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4790" w:rsidRPr="00EE3DCB" w:rsidRDefault="009E4C68" w:rsidP="009E4C68">
      <w:pPr>
        <w:pStyle w:val="01BAFUKapiteltitelnummeriert"/>
        <w:numPr>
          <w:ilvl w:val="0"/>
          <w:numId w:val="0"/>
        </w:numPr>
        <w:rPr>
          <w:lang w:val="en-GB"/>
        </w:rPr>
      </w:pPr>
      <w:bookmarkStart w:id="0" w:name="_Toc12457507"/>
      <w:r w:rsidRPr="00EE3DCB">
        <w:rPr>
          <w:color w:val="B6BDBB"/>
          <w:lang w:val="en-GB"/>
        </w:rPr>
        <w:t>An</w:t>
      </w:r>
      <w:r w:rsidR="00283B44" w:rsidRPr="00EE3DCB">
        <w:rPr>
          <w:color w:val="B6BDBB"/>
          <w:lang w:val="en-GB"/>
        </w:rPr>
        <w:t>nex</w:t>
      </w:r>
      <w:r w:rsidRPr="00EE3DCB">
        <w:rPr>
          <w:color w:val="B6BDBB"/>
          <w:lang w:val="en-GB"/>
        </w:rPr>
        <w:t xml:space="preserve"> </w:t>
      </w:r>
      <w:proofErr w:type="gramStart"/>
      <w:r w:rsidR="00DD5049" w:rsidRPr="00EE3DCB">
        <w:rPr>
          <w:color w:val="B6BDBB"/>
          <w:lang w:val="en-GB"/>
        </w:rPr>
        <w:t>8</w:t>
      </w:r>
      <w:proofErr w:type="gramEnd"/>
      <w:r w:rsidRPr="00EE3DCB">
        <w:rPr>
          <w:lang w:val="en-GB"/>
        </w:rPr>
        <w:t xml:space="preserve"> </w:t>
      </w:r>
      <w:r w:rsidRPr="00EE3DCB">
        <w:rPr>
          <w:lang w:val="en-GB"/>
        </w:rPr>
        <w:br/>
      </w:r>
      <w:bookmarkEnd w:id="0"/>
      <w:r w:rsidR="00EE3DCB" w:rsidRPr="00EE3DCB">
        <w:rPr>
          <w:lang w:val="en-GB"/>
        </w:rPr>
        <w:t>Meaning and use of the “biohazard” warning symbol</w:t>
      </w:r>
    </w:p>
    <w:p w:rsidR="00EE3DCB" w:rsidRPr="00EE3DCB" w:rsidRDefault="00EE3DCB" w:rsidP="00EE3DCB">
      <w:pPr>
        <w:pStyle w:val="05BAFUGrundschrift"/>
        <w:rPr>
          <w:b/>
          <w:color w:val="6C9051" w:themeColor="accent2" w:themeShade="BF"/>
          <w:lang w:val="en-GB"/>
        </w:rPr>
      </w:pPr>
      <w:r w:rsidRPr="00EE3DCB">
        <w:rPr>
          <w:b/>
          <w:color w:val="6C9051" w:themeColor="accent2" w:themeShade="BF"/>
          <w:lang w:val="en-GB"/>
        </w:rPr>
        <w:t>This template must be adapted to the situation in the particular plant.</w:t>
      </w:r>
    </w:p>
    <w:p w:rsidR="005974E0" w:rsidRDefault="005974E0" w:rsidP="005974E0">
      <w:pPr>
        <w:pStyle w:val="02BAFUTitelnummeriert"/>
        <w:spacing w:after="0"/>
        <w:ind w:left="357" w:hanging="357"/>
        <w:rPr>
          <w:lang w:val="en-GB"/>
        </w:rPr>
      </w:pPr>
      <w:r>
        <w:rPr>
          <w:lang w:val="en-GB"/>
        </w:rPr>
        <w:t>Purpose</w:t>
      </w:r>
    </w:p>
    <w:p w:rsidR="005974E0" w:rsidRDefault="005974E0" w:rsidP="005974E0">
      <w:pPr>
        <w:pStyle w:val="05BAFUGrundschrift"/>
        <w:rPr>
          <w:lang w:val="en-GB"/>
        </w:rPr>
      </w:pPr>
      <w:r>
        <w:rPr>
          <w:lang w:val="en-GB"/>
        </w:rPr>
        <w:t xml:space="preserve">The “biohazard” warning symbol draws attention to the risks </w:t>
      </w:r>
      <w:r w:rsidRPr="005974E0">
        <w:rPr>
          <w:lang w:val="en-GB"/>
        </w:rPr>
        <w:t xml:space="preserve">due to </w:t>
      </w:r>
      <w:r w:rsidRPr="005974E0">
        <w:rPr>
          <w:b/>
          <w:lang w:val="en-GB"/>
        </w:rPr>
        <w:t>Group 2</w:t>
      </w:r>
      <w:r w:rsidRPr="005974E0">
        <w:rPr>
          <w:lang w:val="en-GB"/>
        </w:rPr>
        <w:t xml:space="preserve"> (or higher) pathogenic</w:t>
      </w:r>
      <w:r>
        <w:rPr>
          <w:lang w:val="en-GB"/>
        </w:rPr>
        <w:t xml:space="preserve"> or genetically modified organisms and serves to reduce the dispersal and uncontrolled multiplication of organisms and to protect people from unintentional infection.</w:t>
      </w:r>
      <w:r>
        <w:rPr>
          <w:rStyle w:val="Funotenzeichen"/>
          <w:lang w:val="en-GB"/>
        </w:rPr>
        <w:footnoteReference w:id="1"/>
      </w:r>
    </w:p>
    <w:p w:rsidR="005974E0" w:rsidRPr="005974E0" w:rsidRDefault="005974E0" w:rsidP="005974E0">
      <w:pPr>
        <w:pStyle w:val="05BAFUGrundschrift"/>
        <w:rPr>
          <w:lang w:val="en-GB"/>
        </w:rPr>
      </w:pPr>
      <w:r w:rsidRPr="005974E0">
        <w:rPr>
          <w:lang w:val="en-GB"/>
        </w:rPr>
        <w:t>The warning symbol is aimed at three different groups of people, with a different purpose in each case:</w:t>
      </w:r>
    </w:p>
    <w:p w:rsidR="005974E0" w:rsidRPr="005974E0" w:rsidRDefault="005974E0" w:rsidP="005974E0">
      <w:pPr>
        <w:pStyle w:val="05BAFUGrundschriftAufzhlungletzte"/>
        <w:spacing w:after="0"/>
        <w:ind w:left="357" w:hanging="357"/>
        <w:rPr>
          <w:lang w:val="en-GB"/>
        </w:rPr>
      </w:pPr>
      <w:r w:rsidRPr="005974E0">
        <w:rPr>
          <w:lang w:val="en-GB"/>
        </w:rPr>
        <w:t>It reminds employees that infectious organisms are present in a certain working area and that contamination is to be expected.</w:t>
      </w:r>
    </w:p>
    <w:p w:rsidR="005974E0" w:rsidRPr="005974E0" w:rsidRDefault="005974E0" w:rsidP="005974E0">
      <w:pPr>
        <w:pStyle w:val="05BAFUGrundschriftAufzhlung"/>
        <w:ind w:left="357" w:hanging="357"/>
        <w:rPr>
          <w:lang w:val="en-GB"/>
        </w:rPr>
      </w:pPr>
      <w:r w:rsidRPr="005974E0">
        <w:rPr>
          <w:lang w:val="en-GB"/>
        </w:rPr>
        <w:t>It serves to warn plant personnel without the necessary knowledge not to enter the designated area or touch instruments and containers marked in this way.</w:t>
      </w:r>
    </w:p>
    <w:p w:rsidR="005974E0" w:rsidRPr="005974E0" w:rsidRDefault="005974E0" w:rsidP="005974E0">
      <w:pPr>
        <w:pStyle w:val="05BAFUGrundschriftAufzhlung"/>
        <w:spacing w:after="283"/>
        <w:ind w:left="357" w:hanging="357"/>
        <w:rPr>
          <w:lang w:val="en-GB"/>
        </w:rPr>
      </w:pPr>
      <w:r w:rsidRPr="005974E0">
        <w:rPr>
          <w:lang w:val="en-GB"/>
        </w:rPr>
        <w:t>It serves to draw the attention of the emergency services to the protective measures to be taken.</w:t>
      </w:r>
      <w:r w:rsidRPr="005974E0">
        <w:rPr>
          <w:rStyle w:val="Funotenzeichen"/>
          <w:lang w:val="en-GB"/>
        </w:rPr>
        <w:footnoteReference w:id="2"/>
      </w:r>
    </w:p>
    <w:p w:rsidR="005974E0" w:rsidRDefault="005974E0" w:rsidP="005974E0">
      <w:pPr>
        <w:pStyle w:val="02BAFUTitelnummeriert"/>
        <w:rPr>
          <w:lang w:val="en-GB"/>
        </w:rPr>
      </w:pPr>
      <w:r>
        <w:rPr>
          <w:lang w:val="en-GB"/>
        </w:rPr>
        <w:t>Principles for application</w:t>
      </w:r>
    </w:p>
    <w:p w:rsidR="005974E0" w:rsidRDefault="005974E0" w:rsidP="005974E0">
      <w:pPr>
        <w:pStyle w:val="05BAFUGrundschrift"/>
        <w:rPr>
          <w:lang w:val="en-GB"/>
        </w:rPr>
      </w:pPr>
      <w:r>
        <w:rPr>
          <w:lang w:val="en-GB"/>
        </w:rPr>
        <w:t xml:space="preserve">With regard to the placing of the “biohazard” warning symbol, </w:t>
      </w:r>
      <w:r w:rsidRPr="00E1083B">
        <w:rPr>
          <w:b/>
          <w:color w:val="6C9051" w:themeColor="accent2" w:themeShade="BF"/>
          <w:lang w:val="en-GB"/>
        </w:rPr>
        <w:t>(company name)</w:t>
      </w:r>
      <w:r w:rsidRPr="005974E0">
        <w:rPr>
          <w:color w:val="6C9051" w:themeColor="accent2" w:themeShade="BF"/>
          <w:lang w:val="en-GB"/>
        </w:rPr>
        <w:t xml:space="preserve"> </w:t>
      </w:r>
      <w:r>
        <w:rPr>
          <w:lang w:val="en-GB"/>
        </w:rPr>
        <w:t>is guided by the following principles:</w:t>
      </w:r>
    </w:p>
    <w:p w:rsidR="005974E0" w:rsidRDefault="005974E0" w:rsidP="005974E0">
      <w:pPr>
        <w:pStyle w:val="05BAFUGrundschriftohneAbstanddanach"/>
        <w:ind w:left="357" w:hanging="357"/>
        <w:rPr>
          <w:lang w:val="en-GB"/>
        </w:rPr>
      </w:pPr>
      <w:r>
        <w:rPr>
          <w:lang w:val="en-GB"/>
        </w:rPr>
        <w:t>1.</w:t>
      </w:r>
      <w:r>
        <w:rPr>
          <w:lang w:val="en-GB"/>
        </w:rPr>
        <w:tab/>
        <w:t>It is used sparingly to retain its signalling effect.</w:t>
      </w:r>
    </w:p>
    <w:p w:rsidR="005974E0" w:rsidRDefault="005974E0" w:rsidP="005974E0">
      <w:pPr>
        <w:pStyle w:val="05BAFUGrundschriftohneAbstanddanach"/>
        <w:ind w:left="357" w:hanging="357"/>
        <w:rPr>
          <w:lang w:val="en-GB"/>
        </w:rPr>
      </w:pPr>
      <w:r>
        <w:rPr>
          <w:lang w:val="en-GB"/>
        </w:rPr>
        <w:t>2.</w:t>
      </w:r>
      <w:r>
        <w:rPr>
          <w:lang w:val="en-GB"/>
        </w:rPr>
        <w:tab/>
        <w:t>It is positioned in the entrance area to the Level 2 rooms.</w:t>
      </w:r>
    </w:p>
    <w:p w:rsidR="005974E0" w:rsidRDefault="005974E0" w:rsidP="005974E0">
      <w:pPr>
        <w:pStyle w:val="05BAFUGrundschriftohneAbstanddanach"/>
        <w:ind w:left="357" w:hanging="357"/>
        <w:rPr>
          <w:lang w:val="en-GB"/>
        </w:rPr>
      </w:pPr>
      <w:r>
        <w:rPr>
          <w:lang w:val="en-GB"/>
        </w:rPr>
        <w:t>3.</w:t>
      </w:r>
      <w:r>
        <w:rPr>
          <w:lang w:val="en-GB"/>
        </w:rPr>
        <w:tab/>
        <w:t xml:space="preserve">It is also attached to equipment (e.g. to the incubator) or positioned in working areas </w:t>
      </w:r>
      <w:r w:rsidRPr="005974E0">
        <w:rPr>
          <w:b/>
          <w:lang w:val="en-GB"/>
        </w:rPr>
        <w:t>inside</w:t>
      </w:r>
      <w:r>
        <w:rPr>
          <w:lang w:val="en-GB"/>
        </w:rPr>
        <w:t xml:space="preserve"> an already marked room if there is a possibility of a higher biohazard risk there </w:t>
      </w:r>
      <w:r w:rsidRPr="005974E0">
        <w:rPr>
          <w:b/>
          <w:lang w:val="en-GB"/>
        </w:rPr>
        <w:t>compared with</w:t>
      </w:r>
      <w:r>
        <w:rPr>
          <w:lang w:val="en-GB"/>
        </w:rPr>
        <w:t xml:space="preserve"> the immediate surrounding working area.</w:t>
      </w:r>
    </w:p>
    <w:p w:rsidR="005974E0" w:rsidRDefault="005974E0" w:rsidP="005974E0">
      <w:pPr>
        <w:pStyle w:val="05BAFUGrundschriftohneAbstanddanach"/>
        <w:ind w:left="357" w:hanging="357"/>
        <w:rPr>
          <w:lang w:val="en-GB"/>
        </w:rPr>
      </w:pPr>
      <w:r>
        <w:rPr>
          <w:lang w:val="en-GB"/>
        </w:rPr>
        <w:t>4.</w:t>
      </w:r>
      <w:r>
        <w:rPr>
          <w:lang w:val="en-GB"/>
        </w:rPr>
        <w:tab/>
        <w:t xml:space="preserve">It is attached to the second or third layer of packaging of a sample contained in a pack which is impermeable to liquids if this sample is stored, processed or transported </w:t>
      </w:r>
      <w:r w:rsidRPr="005974E0">
        <w:rPr>
          <w:b/>
          <w:lang w:val="en-GB"/>
        </w:rPr>
        <w:t>outside</w:t>
      </w:r>
      <w:r>
        <w:rPr>
          <w:lang w:val="en-GB"/>
        </w:rPr>
        <w:t xml:space="preserve"> a marked room.</w:t>
      </w:r>
    </w:p>
    <w:p w:rsidR="005974E0" w:rsidRDefault="005974E0" w:rsidP="005974E0">
      <w:pPr>
        <w:pStyle w:val="05BAFUGrundschriftohneAbstanddanach"/>
        <w:ind w:left="357" w:hanging="357"/>
        <w:rPr>
          <w:lang w:val="en-GB"/>
        </w:rPr>
      </w:pPr>
      <w:r>
        <w:rPr>
          <w:lang w:val="en-GB"/>
        </w:rPr>
        <w:t xml:space="preserve">5. </w:t>
      </w:r>
      <w:r>
        <w:rPr>
          <w:lang w:val="en-GB"/>
        </w:rPr>
        <w:tab/>
        <w:t xml:space="preserve">It is attached temporarily to equipment (e.g. to a centrifuge) </w:t>
      </w:r>
      <w:r w:rsidRPr="005974E0">
        <w:rPr>
          <w:b/>
          <w:lang w:val="en-GB"/>
        </w:rPr>
        <w:t>outside</w:t>
      </w:r>
      <w:r>
        <w:rPr>
          <w:lang w:val="en-GB"/>
        </w:rPr>
        <w:t xml:space="preserve"> a marked laboratory if work involving Group 2 organisms is being done there </w:t>
      </w:r>
      <w:r w:rsidRPr="005974E0">
        <w:rPr>
          <w:b/>
          <w:lang w:val="en-GB"/>
        </w:rPr>
        <w:t>as an exception.</w:t>
      </w:r>
    </w:p>
    <w:p w:rsidR="00070EE9" w:rsidRDefault="005974E0" w:rsidP="0049624C">
      <w:pPr>
        <w:pStyle w:val="05BAFUGrundschriftohneAbstanddanach"/>
        <w:spacing w:after="283"/>
        <w:ind w:left="357" w:hanging="357"/>
        <w:rPr>
          <w:lang w:val="en-GB"/>
        </w:rPr>
      </w:pPr>
      <w:r>
        <w:rPr>
          <w:lang w:val="en-GB"/>
        </w:rPr>
        <w:t xml:space="preserve">6. </w:t>
      </w:r>
      <w:r>
        <w:rPr>
          <w:lang w:val="en-GB"/>
        </w:rPr>
        <w:tab/>
        <w:t xml:space="preserve">It is attached to doors of freezers located </w:t>
      </w:r>
      <w:r w:rsidRPr="0049624C">
        <w:rPr>
          <w:rFonts w:eastAsia="Times New Roman"/>
          <w:b/>
          <w:lang w:val="en-GB"/>
        </w:rPr>
        <w:t>outside</w:t>
      </w:r>
      <w:r>
        <w:rPr>
          <w:rFonts w:eastAsia="Times New Roman"/>
          <w:lang w:val="en-GB"/>
        </w:rPr>
        <w:t xml:space="preserve"> a marked room</w:t>
      </w:r>
      <w:r>
        <w:rPr>
          <w:lang w:val="en-GB"/>
        </w:rPr>
        <w:t>, if Group 2 organisms are kept there</w:t>
      </w:r>
      <w:r>
        <w:rPr>
          <w:rFonts w:eastAsia="Times New Roman"/>
          <w:lang w:val="en-GB"/>
        </w:rPr>
        <w:t>.</w:t>
      </w:r>
      <w:r>
        <w:rPr>
          <w:rStyle w:val="Funotenzeichen"/>
          <w:rFonts w:eastAsia="Times New Roman"/>
          <w:lang w:val="en-GB"/>
        </w:rPr>
        <w:footnoteReference w:id="3"/>
      </w:r>
      <w:r>
        <w:rPr>
          <w:lang w:val="en-GB"/>
        </w:rPr>
        <w:t xml:space="preserve"> </w:t>
      </w:r>
    </w:p>
    <w:p w:rsidR="00070EE9" w:rsidRDefault="00070EE9">
      <w:pPr>
        <w:rPr>
          <w:rFonts w:ascii="Arial" w:hAnsi="Arial" w:cs="Arial"/>
          <w:noProof/>
          <w:sz w:val="20"/>
          <w:szCs w:val="20"/>
          <w:lang w:val="en-GB" w:eastAsia="de-CH"/>
        </w:rPr>
      </w:pPr>
      <w:r>
        <w:rPr>
          <w:lang w:val="en-GB"/>
        </w:rPr>
        <w:br w:type="page"/>
      </w:r>
    </w:p>
    <w:p w:rsidR="005974E0" w:rsidRDefault="005974E0" w:rsidP="0049624C">
      <w:pPr>
        <w:pStyle w:val="02BAFUTitelnummeriert"/>
        <w:spacing w:after="0"/>
        <w:ind w:left="357" w:hanging="357"/>
        <w:rPr>
          <w:lang w:val="en-GB"/>
        </w:rPr>
      </w:pPr>
      <w:r>
        <w:rPr>
          <w:lang w:val="en-GB"/>
        </w:rPr>
        <w:lastRenderedPageBreak/>
        <w:t>Special case: handling marked wasted bags</w:t>
      </w:r>
    </w:p>
    <w:p w:rsidR="005974E0" w:rsidRDefault="005974E0" w:rsidP="00070EE9">
      <w:pPr>
        <w:pStyle w:val="05BAFUGrundschrift"/>
        <w:rPr>
          <w:lang w:val="en-GB"/>
        </w:rPr>
      </w:pPr>
      <w:r>
        <w:rPr>
          <w:lang w:val="en-GB"/>
        </w:rPr>
        <w:t xml:space="preserve">Commercially available, autoclavable waste bags for biological waste carry a warning symbol. After this waste has been autoclaved and inactivated, the “biohazard” warning symbol on the bags is no longer applicable. So this is clear, autoclaved or inactivated waste bags must be identifiable as “autoclaved”. To this end, they are equipped with heat-sensitive indicators. </w:t>
      </w:r>
    </w:p>
    <w:p w:rsidR="005974E0" w:rsidRDefault="005974E0" w:rsidP="00070EE9">
      <w:pPr>
        <w:pStyle w:val="05BAFUGrundschrift"/>
        <w:rPr>
          <w:lang w:val="en-GB"/>
        </w:rPr>
      </w:pPr>
      <w:r>
        <w:rPr>
          <w:lang w:val="en-GB"/>
        </w:rPr>
        <w:t>Inactivated waste must not be disposed of with the industrial waste until the “biohazard” warning symbol is no longer visible. To this end, it is hidden by a second layer in order not to unjustifiably unsettle third parties in the disposal chain.</w:t>
      </w:r>
    </w:p>
    <w:p w:rsidR="005974E0" w:rsidRDefault="005974E0" w:rsidP="0035676B">
      <w:pPr>
        <w:spacing w:after="566" w:line="280" w:lineRule="atLeast"/>
        <w:rPr>
          <w:lang w:val="en-GB"/>
        </w:rPr>
      </w:pPr>
      <w:r>
        <w:rPr>
          <w:lang w:val="en-GB"/>
        </w:rPr>
        <w:t xml:space="preserve">These requirements are set out in more detail in the disposal concept. </w:t>
      </w:r>
    </w:p>
    <w:p w:rsidR="00972829" w:rsidRDefault="00070EE9" w:rsidP="0035676B">
      <w:pPr>
        <w:pStyle w:val="02BAFUTitelnummeriert"/>
        <w:spacing w:after="0"/>
        <w:ind w:left="357" w:hanging="357"/>
        <w:rPr>
          <w:lang w:val="en-GB"/>
        </w:rPr>
      </w:pPr>
      <w:r w:rsidRPr="00070EE9">
        <w:rPr>
          <w:lang w:val="en-GB"/>
        </w:rPr>
        <w:t>Appearance and form of the warning symbol and safety symbol</w:t>
      </w:r>
    </w:p>
    <w:p w:rsidR="00070EE9" w:rsidRDefault="00070EE9" w:rsidP="00070EE9">
      <w:pPr>
        <w:pStyle w:val="05BAFUGrundschrift"/>
        <w:rPr>
          <w:lang w:val="en-GB"/>
        </w:rPr>
      </w:pPr>
      <w:r w:rsidRPr="00070EE9">
        <w:rPr>
          <w:b/>
          <w:color w:val="6C9051" w:themeColor="accent2" w:themeShade="BF"/>
          <w:lang w:val="en-GB"/>
        </w:rPr>
        <w:t>(Company name)</w:t>
      </w:r>
      <w:r w:rsidRPr="00070EE9">
        <w:rPr>
          <w:color w:val="6C9051" w:themeColor="accent2" w:themeShade="BF"/>
          <w:lang w:val="en-GB"/>
        </w:rPr>
        <w:t xml:space="preserve"> </w:t>
      </w:r>
      <w:r>
        <w:rPr>
          <w:lang w:val="en-GB"/>
        </w:rPr>
        <w:t>uses the European symbol / both hazard symbols in its plant.</w:t>
      </w:r>
    </w:p>
    <w:p w:rsidR="00972829" w:rsidRPr="00070EE9" w:rsidRDefault="00972829" w:rsidP="00972829">
      <w:pPr>
        <w:pStyle w:val="05BAFUGrundschriftAufzhlung2Hierarchie"/>
        <w:numPr>
          <w:ilvl w:val="0"/>
          <w:numId w:val="0"/>
        </w:numPr>
        <w:rPr>
          <w:lang w:val="en-GB"/>
        </w:rPr>
      </w:pPr>
    </w:p>
    <w:tbl>
      <w:tblPr>
        <w:tblW w:w="9883" w:type="dxa"/>
        <w:tblLayout w:type="fixed"/>
        <w:tblCellMar>
          <w:left w:w="70" w:type="dxa"/>
          <w:right w:w="70" w:type="dxa"/>
        </w:tblCellMar>
        <w:tblLook w:val="0000" w:firstRow="0" w:lastRow="0" w:firstColumn="0" w:lastColumn="0" w:noHBand="0" w:noVBand="0"/>
      </w:tblPr>
      <w:tblGrid>
        <w:gridCol w:w="4941"/>
        <w:gridCol w:w="4942"/>
      </w:tblGrid>
      <w:tr w:rsidR="00972829" w:rsidRPr="00972829" w:rsidTr="00972829">
        <w:trPr>
          <w:trHeight w:val="2190"/>
        </w:trPr>
        <w:tc>
          <w:tcPr>
            <w:tcW w:w="4941" w:type="dxa"/>
            <w:vAlign w:val="center"/>
          </w:tcPr>
          <w:p w:rsidR="00972829" w:rsidRPr="00972829" w:rsidRDefault="00972829" w:rsidP="00972829">
            <w:pPr>
              <w:spacing w:line="280" w:lineRule="atLeast"/>
              <w:ind w:left="624"/>
              <w:jc w:val="center"/>
              <w:rPr>
                <w:rFonts w:ascii="Arial" w:hAnsi="Arial" w:cs="Arial"/>
                <w:sz w:val="20"/>
                <w:szCs w:val="20"/>
              </w:rPr>
            </w:pPr>
            <w:r w:rsidRPr="00972829">
              <w:rPr>
                <w:rFonts w:ascii="Arial" w:hAnsi="Arial" w:cs="Arial"/>
                <w:noProof/>
                <w:sz w:val="20"/>
                <w:szCs w:val="20"/>
                <w:lang w:eastAsia="de-CH"/>
              </w:rPr>
              <w:drawing>
                <wp:inline distT="0" distB="0" distL="0" distR="0" wp14:anchorId="53CFDCB1" wp14:editId="68525A4D">
                  <wp:extent cx="1371600" cy="1193800"/>
                  <wp:effectExtent l="0" t="0" r="0" b="0"/>
                  <wp:docPr id="1" name="Bild 1" descr="biol-ge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biol-gef"/>
                          <pic:cNvPicPr>
                            <a:picLocks/>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71600" cy="1193800"/>
                          </a:xfrm>
                          <a:prstGeom prst="rect">
                            <a:avLst/>
                          </a:prstGeom>
                          <a:noFill/>
                          <a:ln>
                            <a:noFill/>
                          </a:ln>
                        </pic:spPr>
                      </pic:pic>
                    </a:graphicData>
                  </a:graphic>
                </wp:inline>
              </w:drawing>
            </w:r>
          </w:p>
        </w:tc>
        <w:tc>
          <w:tcPr>
            <w:tcW w:w="4942" w:type="dxa"/>
            <w:vAlign w:val="center"/>
          </w:tcPr>
          <w:p w:rsidR="00972829" w:rsidRPr="00972829" w:rsidRDefault="00972829" w:rsidP="00972829">
            <w:pPr>
              <w:spacing w:line="280" w:lineRule="atLeast"/>
              <w:jc w:val="center"/>
              <w:rPr>
                <w:rFonts w:ascii="Arial" w:hAnsi="Arial" w:cs="Arial"/>
                <w:sz w:val="20"/>
                <w:szCs w:val="20"/>
              </w:rPr>
            </w:pPr>
            <w:r w:rsidRPr="00972829">
              <w:rPr>
                <w:rFonts w:ascii="Arial" w:hAnsi="Arial" w:cs="Arial"/>
                <w:noProof/>
                <w:sz w:val="20"/>
                <w:szCs w:val="20"/>
                <w:lang w:eastAsia="de-CH"/>
              </w:rPr>
              <w:drawing>
                <wp:inline distT="0" distB="0" distL="0" distR="0" wp14:anchorId="3A5F1A4F" wp14:editId="6D811679">
                  <wp:extent cx="1727200" cy="1358900"/>
                  <wp:effectExtent l="0" t="0" r="0" b="0"/>
                  <wp:docPr id="2" name="Bild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727200" cy="1358900"/>
                          </a:xfrm>
                          <a:prstGeom prst="rect">
                            <a:avLst/>
                          </a:prstGeom>
                          <a:noFill/>
                          <a:ln>
                            <a:noFill/>
                          </a:ln>
                        </pic:spPr>
                      </pic:pic>
                    </a:graphicData>
                  </a:graphic>
                </wp:inline>
              </w:drawing>
            </w:r>
          </w:p>
        </w:tc>
      </w:tr>
      <w:tr w:rsidR="00972829" w:rsidRPr="00E1083B" w:rsidTr="00972829">
        <w:tc>
          <w:tcPr>
            <w:tcW w:w="4941" w:type="dxa"/>
            <w:vAlign w:val="center"/>
          </w:tcPr>
          <w:p w:rsidR="00972829" w:rsidRPr="00972829" w:rsidRDefault="00C31E35" w:rsidP="00972829">
            <w:pPr>
              <w:spacing w:line="280" w:lineRule="atLeast"/>
              <w:ind w:left="567"/>
              <w:jc w:val="center"/>
              <w:rPr>
                <w:rFonts w:ascii="Arial" w:hAnsi="Arial" w:cs="Arial"/>
                <w:sz w:val="20"/>
                <w:szCs w:val="20"/>
              </w:rPr>
            </w:pPr>
            <w:r w:rsidRPr="00C31E35">
              <w:rPr>
                <w:rFonts w:ascii="Arial" w:hAnsi="Arial" w:cs="Arial"/>
                <w:sz w:val="20"/>
                <w:szCs w:val="20"/>
                <w:lang w:val="en-GB"/>
              </w:rPr>
              <w:t>European biohazard warning symbol</w:t>
            </w:r>
            <w:r w:rsidRPr="00C31E35">
              <w:rPr>
                <w:rFonts w:ascii="Arial" w:hAnsi="Arial" w:cs="Arial"/>
                <w:sz w:val="20"/>
                <w:szCs w:val="20"/>
                <w:vertAlign w:val="superscript"/>
                <w:lang w:val="en-GB"/>
              </w:rPr>
              <w:footnoteReference w:id="4"/>
            </w:r>
          </w:p>
        </w:tc>
        <w:tc>
          <w:tcPr>
            <w:tcW w:w="4942" w:type="dxa"/>
            <w:vAlign w:val="center"/>
          </w:tcPr>
          <w:p w:rsidR="00972829" w:rsidRPr="00C31E35" w:rsidRDefault="00C31E35" w:rsidP="00972829">
            <w:pPr>
              <w:spacing w:line="280" w:lineRule="atLeast"/>
              <w:ind w:left="357"/>
              <w:jc w:val="center"/>
              <w:rPr>
                <w:rFonts w:ascii="Arial" w:hAnsi="Arial" w:cs="Arial"/>
                <w:sz w:val="20"/>
                <w:szCs w:val="20"/>
                <w:lang w:val="en-GB"/>
              </w:rPr>
            </w:pPr>
            <w:r w:rsidRPr="00C31E35">
              <w:rPr>
                <w:rFonts w:ascii="Arial" w:hAnsi="Arial" w:cs="Arial"/>
                <w:sz w:val="20"/>
                <w:szCs w:val="20"/>
                <w:lang w:val="en-GB"/>
              </w:rPr>
              <w:t xml:space="preserve">International biohazard symbol </w:t>
            </w:r>
            <w:r w:rsidRPr="00C31E35">
              <w:rPr>
                <w:rFonts w:ascii="Arial" w:hAnsi="Arial" w:cs="Arial"/>
                <w:sz w:val="20"/>
                <w:szCs w:val="20"/>
                <w:lang w:val="en-GB"/>
              </w:rPr>
              <w:br/>
            </w:r>
            <w:r w:rsidRPr="00C31E35">
              <w:rPr>
                <w:rFonts w:ascii="Arial" w:hAnsi="Arial" w:cs="Arial"/>
                <w:i/>
                <w:sz w:val="20"/>
                <w:szCs w:val="20"/>
                <w:lang w:val="en-GB"/>
              </w:rPr>
              <w:t>(with or without text)</w:t>
            </w:r>
          </w:p>
        </w:tc>
      </w:tr>
    </w:tbl>
    <w:p w:rsidR="00972829" w:rsidRPr="00C31E35" w:rsidRDefault="00972829" w:rsidP="00972829">
      <w:pPr>
        <w:pStyle w:val="05BAFUGrundschriftAufzhlung2Hierarchie"/>
        <w:numPr>
          <w:ilvl w:val="0"/>
          <w:numId w:val="0"/>
        </w:numPr>
        <w:rPr>
          <w:lang w:val="en-GB"/>
        </w:rPr>
      </w:pPr>
    </w:p>
    <w:p w:rsidR="000159CF" w:rsidRPr="00C31E35" w:rsidRDefault="000159CF" w:rsidP="000159CF">
      <w:pPr>
        <w:pStyle w:val="03BAFUUntertitel"/>
        <w:rPr>
          <w:lang w:val="en-GB"/>
        </w:rPr>
      </w:pPr>
    </w:p>
    <w:p w:rsidR="008347FA" w:rsidRPr="00C31E35" w:rsidRDefault="008347FA" w:rsidP="000159CF">
      <w:pPr>
        <w:pStyle w:val="03BAFUUntertitel"/>
        <w:rPr>
          <w:lang w:val="en-GB"/>
        </w:rPr>
      </w:pPr>
    </w:p>
    <w:p w:rsidR="008347FA" w:rsidRPr="00C31E35" w:rsidRDefault="008347FA" w:rsidP="000159CF">
      <w:pPr>
        <w:pStyle w:val="03BAFUUntertitel"/>
        <w:rPr>
          <w:lang w:val="en-GB"/>
        </w:rPr>
      </w:pPr>
    </w:p>
    <w:p w:rsidR="008347FA" w:rsidRPr="00C31E35" w:rsidRDefault="008347FA" w:rsidP="000159CF">
      <w:pPr>
        <w:pStyle w:val="03BAFUUntertitel"/>
        <w:rPr>
          <w:lang w:val="en-GB"/>
        </w:rPr>
      </w:pPr>
    </w:p>
    <w:p w:rsidR="008347FA" w:rsidRPr="00C31E35" w:rsidRDefault="008347FA" w:rsidP="000159CF">
      <w:pPr>
        <w:pStyle w:val="03BAFUUntertitel"/>
        <w:rPr>
          <w:lang w:val="en-GB"/>
        </w:rPr>
      </w:pPr>
    </w:p>
    <w:p w:rsidR="00514404" w:rsidRPr="00C31E35" w:rsidRDefault="00514404" w:rsidP="000159CF">
      <w:pPr>
        <w:pStyle w:val="03BAFUUntertitel"/>
        <w:rPr>
          <w:lang w:val="en-GB"/>
        </w:rPr>
      </w:pPr>
    </w:p>
    <w:p w:rsidR="00514404" w:rsidRPr="00C31E35" w:rsidRDefault="00514404" w:rsidP="000159CF">
      <w:pPr>
        <w:pStyle w:val="03BAFUUntertitel"/>
        <w:rPr>
          <w:lang w:val="en-GB"/>
        </w:rPr>
      </w:pPr>
    </w:p>
    <w:p w:rsidR="008347FA" w:rsidRPr="00C31E35" w:rsidRDefault="008347FA" w:rsidP="000159CF">
      <w:pPr>
        <w:pStyle w:val="03BAFUUntertitel"/>
        <w:rPr>
          <w:lang w:val="en-GB"/>
        </w:rPr>
      </w:pPr>
    </w:p>
    <w:p w:rsidR="008347FA" w:rsidRPr="00C31E35" w:rsidRDefault="008347FA" w:rsidP="000159CF">
      <w:pPr>
        <w:pStyle w:val="03BAFUUntertitel"/>
        <w:rPr>
          <w:lang w:val="en-GB"/>
        </w:rPr>
      </w:pPr>
    </w:p>
    <w:p w:rsidR="008347FA" w:rsidRPr="00C31E35" w:rsidRDefault="008347FA" w:rsidP="000159CF">
      <w:pPr>
        <w:pStyle w:val="03BAFUUntertitel"/>
        <w:rPr>
          <w:lang w:val="en-GB"/>
        </w:rPr>
      </w:pPr>
    </w:p>
    <w:tbl>
      <w:tblPr>
        <w:tblStyle w:val="Gitternetztabelle2"/>
        <w:tblW w:w="0" w:type="dxa"/>
        <w:tblLayout w:type="fixed"/>
        <w:tblCellMar>
          <w:left w:w="57" w:type="dxa"/>
          <w:right w:w="57" w:type="dxa"/>
        </w:tblCellMar>
        <w:tblLook w:val="04A0" w:firstRow="1" w:lastRow="0" w:firstColumn="1" w:lastColumn="0" w:noHBand="0" w:noVBand="1"/>
      </w:tblPr>
      <w:tblGrid>
        <w:gridCol w:w="2410"/>
        <w:gridCol w:w="7487"/>
      </w:tblGrid>
      <w:tr w:rsidR="00F53702" w:rsidTr="00F53702">
        <w:trPr>
          <w:cnfStyle w:val="100000000000" w:firstRow="1" w:lastRow="0" w:firstColumn="0" w:lastColumn="0" w:oddVBand="0" w:evenVBand="0" w:oddHBand="0" w:evenHBand="0" w:firstRowFirstColumn="0" w:firstRowLastColumn="0" w:lastRowFirstColumn="0" w:lastRowLastColumn="0"/>
          <w:trHeight w:val="508"/>
        </w:trPr>
        <w:tc>
          <w:tcPr>
            <w:cnfStyle w:val="001000000000" w:firstRow="0" w:lastRow="0" w:firstColumn="1" w:lastColumn="0" w:oddVBand="0" w:evenVBand="0" w:oddHBand="0" w:evenHBand="0" w:firstRowFirstColumn="0" w:firstRowLastColumn="0" w:lastRowFirstColumn="0" w:lastRowLastColumn="0"/>
            <w:tcW w:w="2410" w:type="dxa"/>
            <w:tcBorders>
              <w:left w:val="nil"/>
              <w:bottom w:val="nil"/>
              <w:right w:val="single" w:sz="4" w:space="0" w:color="FFFFFF" w:themeColor="background1"/>
            </w:tcBorders>
            <w:shd w:val="clear" w:color="auto" w:fill="F2F2F2" w:themeFill="background1" w:themeFillShade="F2"/>
            <w:vAlign w:val="center"/>
            <w:hideMark/>
          </w:tcPr>
          <w:p w:rsidR="00F53702" w:rsidRDefault="00C31E35">
            <w:pPr>
              <w:pStyle w:val="07BAFUTabellelinks"/>
            </w:pPr>
            <w:r w:rsidRPr="00C31E35">
              <w:rPr>
                <w:color w:val="6C9051" w:themeColor="accent2" w:themeShade="BF"/>
                <w:lang w:val="en-GB"/>
              </w:rPr>
              <w:t>Compiled / authorized</w:t>
            </w:r>
          </w:p>
        </w:tc>
        <w:tc>
          <w:tcPr>
            <w:tcW w:w="7487" w:type="dxa"/>
            <w:tcBorders>
              <w:bottom w:val="nil"/>
              <w:right w:val="single" w:sz="4" w:space="0" w:color="FFFFFF" w:themeColor="background1"/>
            </w:tcBorders>
            <w:shd w:val="clear" w:color="auto" w:fill="F2F2F2" w:themeFill="background1" w:themeFillShade="F2"/>
          </w:tcPr>
          <w:p w:rsidR="00F53702" w:rsidRDefault="00F53702">
            <w:pPr>
              <w:pStyle w:val="07BAFUTabellelinks"/>
              <w:cnfStyle w:val="100000000000" w:firstRow="1" w:lastRow="0" w:firstColumn="0" w:lastColumn="0" w:oddVBand="0" w:evenVBand="0" w:oddHBand="0" w:evenHBand="0" w:firstRowFirstColumn="0" w:firstRowLastColumn="0" w:lastRowFirstColumn="0" w:lastRowLastColumn="0"/>
            </w:pPr>
          </w:p>
        </w:tc>
      </w:tr>
      <w:tr w:rsidR="00F53702" w:rsidTr="00F53702">
        <w:trPr>
          <w:cnfStyle w:val="000000100000" w:firstRow="0" w:lastRow="0" w:firstColumn="0" w:lastColumn="0" w:oddVBand="0" w:evenVBand="0" w:oddHBand="1" w:evenHBand="0" w:firstRowFirstColumn="0" w:firstRowLastColumn="0" w:lastRowFirstColumn="0" w:lastRowLastColumn="0"/>
          <w:trHeight w:val="377"/>
        </w:trPr>
        <w:tc>
          <w:tcPr>
            <w:cnfStyle w:val="001000000000" w:firstRow="0" w:lastRow="0" w:firstColumn="1" w:lastColumn="0" w:oddVBand="0" w:evenVBand="0" w:oddHBand="0" w:evenHBand="0" w:firstRowFirstColumn="0" w:firstRowLastColumn="0" w:lastRowFirstColumn="0" w:lastRowLastColumn="0"/>
            <w:tcW w:w="2410" w:type="dxa"/>
            <w:tcBorders>
              <w:top w:val="nil"/>
              <w:left w:val="nil"/>
              <w:bottom w:val="nil"/>
              <w:right w:val="single" w:sz="4" w:space="0" w:color="FFFFFF" w:themeColor="background1"/>
            </w:tcBorders>
            <w:vAlign w:val="center"/>
            <w:hideMark/>
          </w:tcPr>
          <w:p w:rsidR="00F53702" w:rsidRDefault="00C31E35">
            <w:pPr>
              <w:pStyle w:val="07BAFUTabellelinks"/>
            </w:pPr>
            <w:r w:rsidRPr="00C31E35">
              <w:rPr>
                <w:color w:val="6C9051" w:themeColor="accent2" w:themeShade="BF"/>
                <w:lang w:val="en-GB"/>
              </w:rPr>
              <w:t>Date</w:t>
            </w:r>
          </w:p>
        </w:tc>
        <w:tc>
          <w:tcPr>
            <w:tcW w:w="7487" w:type="dxa"/>
            <w:tcBorders>
              <w:top w:val="nil"/>
              <w:left w:val="single" w:sz="2" w:space="0" w:color="666666" w:themeColor="text1" w:themeTint="99"/>
              <w:bottom w:val="nil"/>
              <w:right w:val="single" w:sz="4" w:space="0" w:color="FFFFFF" w:themeColor="background1"/>
            </w:tcBorders>
          </w:tcPr>
          <w:p w:rsidR="00F53702" w:rsidRDefault="00F53702">
            <w:pPr>
              <w:pStyle w:val="07BAFUTabellelinks"/>
              <w:cnfStyle w:val="000000100000" w:firstRow="0" w:lastRow="0" w:firstColumn="0" w:lastColumn="0" w:oddVBand="0" w:evenVBand="0" w:oddHBand="1" w:evenHBand="0" w:firstRowFirstColumn="0" w:firstRowLastColumn="0" w:lastRowFirstColumn="0" w:lastRowLastColumn="0"/>
            </w:pPr>
          </w:p>
        </w:tc>
      </w:tr>
    </w:tbl>
    <w:p w:rsidR="000E0AFD" w:rsidRPr="004E03D2" w:rsidRDefault="000E0AFD" w:rsidP="002B0862">
      <w:pPr>
        <w:pStyle w:val="05BAFUGrundschriftAufzhlung"/>
        <w:numPr>
          <w:ilvl w:val="0"/>
          <w:numId w:val="0"/>
        </w:numPr>
      </w:pPr>
    </w:p>
    <w:sectPr w:rsidR="000E0AFD" w:rsidRPr="004E03D2" w:rsidSect="004E03D2">
      <w:headerReference w:type="even" r:id="rId10"/>
      <w:headerReference w:type="default" r:id="rId11"/>
      <w:footerReference w:type="even" r:id="rId12"/>
      <w:footerReference w:type="default" r:id="rId13"/>
      <w:headerReference w:type="first" r:id="rId14"/>
      <w:footerReference w:type="first" r:id="rId15"/>
      <w:pgSz w:w="11906" w:h="16838" w:code="9"/>
      <w:pgMar w:top="2892" w:right="1021" w:bottom="794" w:left="1021" w:header="850"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E4C68" w:rsidRDefault="009E4C68" w:rsidP="00DE38F1">
      <w:pPr>
        <w:spacing w:after="0" w:line="240" w:lineRule="auto"/>
      </w:pPr>
      <w:r>
        <w:separator/>
      </w:r>
    </w:p>
  </w:endnote>
  <w:endnote w:type="continuationSeparator" w:id="0">
    <w:p w:rsidR="009E4C68" w:rsidRDefault="009E4C68" w:rsidP="00DE38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Helvetica">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083B" w:rsidRDefault="00E1083B">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083B" w:rsidRDefault="00E1083B">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083B" w:rsidRDefault="00E1083B">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E4C68" w:rsidRDefault="009E4C68" w:rsidP="00DE38F1">
      <w:pPr>
        <w:spacing w:after="0" w:line="240" w:lineRule="auto"/>
      </w:pPr>
    </w:p>
  </w:footnote>
  <w:footnote w:type="continuationSeparator" w:id="0">
    <w:p w:rsidR="009E4C68" w:rsidRDefault="009E4C68" w:rsidP="00DE38F1">
      <w:pPr>
        <w:spacing w:after="0" w:line="240" w:lineRule="auto"/>
      </w:pPr>
      <w:r>
        <w:continuationSeparator/>
      </w:r>
    </w:p>
  </w:footnote>
  <w:footnote w:id="1">
    <w:p w:rsidR="005974E0" w:rsidRPr="0049624C" w:rsidRDefault="005974E0" w:rsidP="0049624C">
      <w:pPr>
        <w:pStyle w:val="05BAFUFussnote"/>
        <w:rPr>
          <w:lang w:val="en-GB"/>
        </w:rPr>
      </w:pPr>
      <w:r>
        <w:rPr>
          <w:rStyle w:val="Funotenzeichen"/>
          <w:lang w:val="en-GB"/>
        </w:rPr>
        <w:footnoteRef/>
      </w:r>
      <w:r w:rsidR="0049624C" w:rsidRPr="0049624C">
        <w:rPr>
          <w:lang w:val="en-GB"/>
        </w:rPr>
        <w:t xml:space="preserve"> </w:t>
      </w:r>
      <w:r w:rsidRPr="0049624C">
        <w:rPr>
          <w:lang w:val="en-GB"/>
        </w:rPr>
        <w:t>The Containment Ordinance (</w:t>
      </w:r>
      <w:proofErr w:type="spellStart"/>
      <w:r w:rsidRPr="0049624C">
        <w:rPr>
          <w:lang w:val="en-GB"/>
        </w:rPr>
        <w:t>Einschliessungsverordnung</w:t>
      </w:r>
      <w:proofErr w:type="spellEnd"/>
      <w:r w:rsidRPr="0049624C">
        <w:rPr>
          <w:lang w:val="en-GB"/>
        </w:rPr>
        <w:t xml:space="preserve"> / ESV) provides for the use of the </w:t>
      </w:r>
      <w:proofErr w:type="gramStart"/>
      <w:r w:rsidRPr="0049624C">
        <w:rPr>
          <w:lang w:val="en-GB"/>
        </w:rPr>
        <w:t>biohazard warning</w:t>
      </w:r>
      <w:proofErr w:type="gramEnd"/>
      <w:r w:rsidRPr="0049624C">
        <w:rPr>
          <w:lang w:val="en-GB"/>
        </w:rPr>
        <w:t xml:space="preserve"> symbol for laboratories of Safely Level 2 and higher. </w:t>
      </w:r>
    </w:p>
  </w:footnote>
  <w:footnote w:id="2">
    <w:p w:rsidR="005974E0" w:rsidRPr="0049624C" w:rsidRDefault="005974E0" w:rsidP="0049624C">
      <w:pPr>
        <w:pStyle w:val="05BAFUFussnote"/>
        <w:rPr>
          <w:lang w:val="en-GB"/>
        </w:rPr>
      </w:pPr>
      <w:r>
        <w:rPr>
          <w:rStyle w:val="Funotenzeichen"/>
          <w:lang w:val="en-GB"/>
        </w:rPr>
        <w:footnoteRef/>
      </w:r>
      <w:r w:rsidR="0049624C" w:rsidRPr="0049624C">
        <w:rPr>
          <w:lang w:val="en-GB"/>
        </w:rPr>
        <w:t xml:space="preserve"> </w:t>
      </w:r>
      <w:r w:rsidRPr="0049624C">
        <w:rPr>
          <w:lang w:val="en-GB"/>
        </w:rPr>
        <w:t xml:space="preserve">The labelling of the laboratory corresponds to the similarly identified rooms in the risk plans for the premises of </w:t>
      </w:r>
      <w:r w:rsidRPr="0049624C">
        <w:rPr>
          <w:b/>
          <w:color w:val="6C9051" w:themeColor="accent2" w:themeShade="BF"/>
          <w:lang w:val="en-GB"/>
        </w:rPr>
        <w:t xml:space="preserve">(company name). </w:t>
      </w:r>
    </w:p>
  </w:footnote>
  <w:footnote w:id="3">
    <w:p w:rsidR="005974E0" w:rsidRPr="00E1083B" w:rsidRDefault="005974E0" w:rsidP="0049624C">
      <w:pPr>
        <w:pStyle w:val="05BAFUFussnote"/>
        <w:rPr>
          <w:lang w:val="en-GB"/>
        </w:rPr>
      </w:pPr>
      <w:r>
        <w:rPr>
          <w:rStyle w:val="Funotenzeichen"/>
          <w:lang w:val="en-GB"/>
        </w:rPr>
        <w:footnoteRef/>
      </w:r>
      <w:r w:rsidRPr="00E1083B">
        <w:rPr>
          <w:lang w:val="en-GB"/>
        </w:rPr>
        <w:t xml:space="preserve"> If the insides of the freezers are subdivided into compartments with different doors, the warning symbol is attached to the various internal doors.</w:t>
      </w:r>
    </w:p>
  </w:footnote>
  <w:footnote w:id="4">
    <w:p w:rsidR="00C31E35" w:rsidRPr="00C31E35" w:rsidRDefault="00C31E35" w:rsidP="00C31E35">
      <w:pPr>
        <w:pStyle w:val="05BAFUFussnote"/>
        <w:rPr>
          <w:lang w:val="en-GB"/>
        </w:rPr>
      </w:pPr>
      <w:r w:rsidRPr="00C31E35">
        <w:rPr>
          <w:rStyle w:val="Funotenzeichen"/>
          <w:lang w:val="en-GB"/>
        </w:rPr>
        <w:footnoteRef/>
      </w:r>
      <w:r w:rsidRPr="00C31E35">
        <w:rPr>
          <w:lang w:val="en-GB"/>
        </w:rPr>
        <w:t xml:space="preserve"> </w:t>
      </w:r>
      <w:r w:rsidRPr="00C31E35">
        <w:rPr>
          <w:b/>
          <w:color w:val="6C9051" w:themeColor="accent2" w:themeShade="BF"/>
          <w:lang w:val="en-GB"/>
        </w:rPr>
        <w:t>Order address:</w:t>
      </w:r>
      <w:r w:rsidRPr="00C31E35">
        <w:rPr>
          <w:smallCaps/>
          <w:color w:val="008080"/>
          <w:sz w:val="18"/>
          <w:lang w:val="en-GB"/>
        </w:rPr>
        <w:t xml:space="preserve"> </w:t>
      </w:r>
      <w:ins w:id="1" w:author="Valentin Küng" w:date="2018-12-11T14:57:00Z">
        <w:r w:rsidRPr="00C31E35">
          <w:rPr>
            <w:rStyle w:val="Hyperlink"/>
          </w:rPr>
          <w:fldChar w:fldCharType="begin"/>
        </w:r>
        <w:r w:rsidRPr="00C31E35">
          <w:rPr>
            <w:rStyle w:val="Hyperlink"/>
            <w:lang w:val="en-GB"/>
          </w:rPr>
          <w:instrText xml:space="preserve"> HYPERLINK "http://www.suva.ch/de-CH/material/Produkte/warnzeichen_biogefaehrdung_172961_4284_4284/" </w:instrText>
        </w:r>
        <w:r w:rsidRPr="00C31E35">
          <w:rPr>
            <w:rStyle w:val="Hyperlink"/>
          </w:rPr>
          <w:fldChar w:fldCharType="separate"/>
        </w:r>
        <w:r w:rsidRPr="00C31E35">
          <w:rPr>
            <w:rStyle w:val="Hyperlink"/>
            <w:lang w:val="en-GB"/>
          </w:rPr>
          <w:t>www.suva.ch/de-CH/material/Produkte/warnzeichen_biogefaehrdung_172961_4284_4284/</w:t>
        </w:r>
        <w:r w:rsidRPr="00C31E35">
          <w:rPr>
            <w:rStyle w:val="Hyperlink"/>
          </w:rPr>
          <w:fldChar w:fldCharType="end"/>
        </w:r>
      </w:ins>
      <w:r w:rsidRPr="00C31E35">
        <w:rPr>
          <w:rStyle w:val="Hyperlink"/>
          <w:i w:val="0"/>
          <w:lang w:val="en-GB"/>
        </w:rPr>
        <w:t xml:space="preserve"> </w:t>
      </w:r>
      <w:r w:rsidRPr="00C31E35">
        <w:rPr>
          <w:i/>
          <w:smallCaps/>
          <w:color w:val="008080"/>
          <w:sz w:val="18"/>
          <w:lang w:val="en-GB"/>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083B" w:rsidRDefault="00E1083B">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63A1" w:rsidRPr="00283B44" w:rsidRDefault="008263A1" w:rsidP="00E1083B">
    <w:pPr>
      <w:pStyle w:val="99BAFUKopfzeileGrau"/>
      <w:rPr>
        <w:lang w:val="en-GB"/>
      </w:rPr>
    </w:pPr>
    <w:r w:rsidRPr="00283B44">
      <w:rPr>
        <w:lang w:val="en-GB"/>
      </w:rPr>
      <w:t>An</w:t>
    </w:r>
    <w:r w:rsidR="00283B44">
      <w:rPr>
        <w:lang w:val="en-GB"/>
      </w:rPr>
      <w:t>nex</w:t>
    </w:r>
    <w:r w:rsidRPr="00283B44">
      <w:rPr>
        <w:lang w:val="en-GB"/>
      </w:rPr>
      <w:t xml:space="preserve"> </w:t>
    </w:r>
    <w:r w:rsidR="00DD5049" w:rsidRPr="00283B44">
      <w:rPr>
        <w:lang w:val="en-GB"/>
      </w:rPr>
      <w:t>8</w:t>
    </w:r>
    <w:r w:rsidRPr="00283B44">
      <w:rPr>
        <w:lang w:val="en-GB"/>
      </w:rPr>
      <w:t xml:space="preserve">. </w:t>
    </w:r>
    <w:r w:rsidR="00283B44" w:rsidRPr="00283B44">
      <w:rPr>
        <w:lang w:val="en-US"/>
      </w:rPr>
      <w:t xml:space="preserve">Safety concept </w:t>
    </w:r>
    <w:r w:rsidR="00283B44" w:rsidRPr="00283B44">
      <w:rPr>
        <w:lang w:val="en-GB"/>
      </w:rPr>
      <w:t>according</w:t>
    </w:r>
    <w:r w:rsidR="00283B44" w:rsidRPr="00283B44">
      <w:rPr>
        <w:lang w:val="en-US"/>
      </w:rPr>
      <w:t xml:space="preserve"> to ESV and SAMV for Level 2 </w:t>
    </w:r>
    <w:proofErr w:type="gramStart"/>
    <w:r w:rsidR="00283B44" w:rsidRPr="00283B44">
      <w:rPr>
        <w:lang w:val="en-US"/>
      </w:rPr>
      <w:t>laboratories</w:t>
    </w:r>
    <w:r w:rsidR="00283B44" w:rsidRPr="00283B44">
      <w:rPr>
        <w:lang w:val="en-GB"/>
      </w:rPr>
      <w:t xml:space="preserve">  </w:t>
    </w:r>
    <w:bookmarkStart w:id="2" w:name="_GoBack"/>
    <w:r w:rsidR="00283B44" w:rsidRPr="00E1083B">
      <w:rPr>
        <w:rStyle w:val="99Kopfzeilegrau"/>
      </w:rPr>
      <w:t>©</w:t>
    </w:r>
    <w:proofErr w:type="gramEnd"/>
    <w:r w:rsidR="00283B44" w:rsidRPr="00E1083B">
      <w:rPr>
        <w:rStyle w:val="99Kopfzeilegrau"/>
      </w:rPr>
      <w:t xml:space="preserve"> FOEN 2019</w:t>
    </w:r>
    <w:bookmarkEnd w:id="2"/>
    <w:r w:rsidRPr="00283B44">
      <w:rPr>
        <w:lang w:val="en-GB"/>
      </w:rPr>
      <w:tab/>
    </w:r>
    <w:r w:rsidRPr="00FE73BF">
      <w:fldChar w:fldCharType="begin"/>
    </w:r>
    <w:r w:rsidRPr="00283B44">
      <w:rPr>
        <w:lang w:val="en-GB"/>
      </w:rPr>
      <w:instrText>PAGE   \* MERGEFORMAT</w:instrText>
    </w:r>
    <w:r w:rsidRPr="00FE73BF">
      <w:fldChar w:fldCharType="separate"/>
    </w:r>
    <w:r w:rsidR="00E1083B">
      <w:rPr>
        <w:noProof/>
        <w:lang w:val="en-GB"/>
      </w:rPr>
      <w:t>1</w:t>
    </w:r>
    <w:r w:rsidRPr="00FE73BF">
      <w:fldChar w:fldCharType="end"/>
    </w:r>
  </w:p>
  <w:p w:rsidR="008263A1" w:rsidRPr="00283B44" w:rsidRDefault="008263A1" w:rsidP="008263A1">
    <w:pPr>
      <w:pStyle w:val="99BAFUSatzspiegellinie"/>
      <w:tabs>
        <w:tab w:val="clear" w:pos="9072"/>
        <w:tab w:val="left" w:pos="1038"/>
      </w:tabs>
      <w:rPr>
        <w:lang w:val="en-GB"/>
      </w:rPr>
    </w:pPr>
  </w:p>
  <w:p w:rsidR="008263A1" w:rsidRPr="00283B44" w:rsidRDefault="008263A1">
    <w:pPr>
      <w:pStyle w:val="Kopfzeile"/>
      <w:rPr>
        <w:lang w:val="en-GB"/>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083B" w:rsidRDefault="00E1083B">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704236D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EA52D50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EA0115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64E0FA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9B58E4C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A52EA0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F64215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43A0A9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C3EB3D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09F8C6E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FFFFFFFF"/>
    <w:lvl w:ilvl="0">
      <w:numFmt w:val="decimal"/>
      <w:lvlText w:val="*"/>
      <w:lvlJc w:val="left"/>
    </w:lvl>
  </w:abstractNum>
  <w:abstractNum w:abstractNumId="11" w15:restartNumberingAfterBreak="0">
    <w:nsid w:val="00000002"/>
    <w:multiLevelType w:val="singleLevel"/>
    <w:tmpl w:val="00000000"/>
    <w:lvl w:ilvl="0">
      <w:start w:val="1"/>
      <w:numFmt w:val="decimal"/>
      <w:lvlText w:val="%1."/>
      <w:lvlJc w:val="left"/>
      <w:pPr>
        <w:tabs>
          <w:tab w:val="num" w:pos="700"/>
        </w:tabs>
        <w:ind w:left="700" w:hanging="700"/>
      </w:pPr>
      <w:rPr>
        <w:rFonts w:hint="default"/>
      </w:rPr>
    </w:lvl>
  </w:abstractNum>
  <w:abstractNum w:abstractNumId="12" w15:restartNumberingAfterBreak="0">
    <w:nsid w:val="04A14AA1"/>
    <w:multiLevelType w:val="hybridMultilevel"/>
    <w:tmpl w:val="64DE19B6"/>
    <w:lvl w:ilvl="0" w:tplc="A6D83522">
      <w:start w:val="1"/>
      <w:numFmt w:val="decimal"/>
      <w:pStyle w:val="05BAFUGrundschriftAufzhlungletzte"/>
      <w:lvlText w:val="%1."/>
      <w:lvlJc w:val="left"/>
      <w:pPr>
        <w:ind w:left="360" w:hanging="360"/>
      </w:pPr>
      <w:rPr>
        <w:rFonts w:ascii="Arial" w:eastAsiaTheme="minorHAnsi" w:hAnsi="Arial" w:cs="Arial"/>
        <w:b/>
        <w:i w:val="0"/>
      </w:rPr>
    </w:lvl>
    <w:lvl w:ilvl="1" w:tplc="08070003">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3" w15:restartNumberingAfterBreak="0">
    <w:nsid w:val="08D504AD"/>
    <w:multiLevelType w:val="hybridMultilevel"/>
    <w:tmpl w:val="C944B18E"/>
    <w:lvl w:ilvl="0" w:tplc="40F6672E">
      <w:start w:val="1"/>
      <w:numFmt w:val="decimal"/>
      <w:lvlText w:val="%1."/>
      <w:lvlJc w:val="left"/>
      <w:pPr>
        <w:ind w:left="360" w:hanging="360"/>
      </w:pPr>
      <w:rPr>
        <w:rFonts w:ascii="Arial" w:hAnsi="Arial" w:hint="default"/>
        <w:b w:val="0"/>
        <w:i w:val="0"/>
        <w:sz w:val="20"/>
      </w:rPr>
    </w:lvl>
    <w:lvl w:ilvl="1" w:tplc="08070003">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4" w15:restartNumberingAfterBreak="0">
    <w:nsid w:val="0B10165B"/>
    <w:multiLevelType w:val="hybridMultilevel"/>
    <w:tmpl w:val="B6520BF6"/>
    <w:lvl w:ilvl="0" w:tplc="CB38C6AE">
      <w:start w:val="1"/>
      <w:numFmt w:val="decimal"/>
      <w:lvlText w:val="%1  "/>
      <w:lvlJc w:val="left"/>
      <w:pPr>
        <w:ind w:left="360" w:hanging="360"/>
      </w:pPr>
      <w:rPr>
        <w:rFonts w:ascii="Arial" w:hAnsi="Arial" w:hint="default"/>
        <w:b/>
        <w:i w:val="0"/>
        <w:color w:val="000000" w:themeColor="text1"/>
        <w:sz w:val="24"/>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5" w15:restartNumberingAfterBreak="0">
    <w:nsid w:val="0FBB3221"/>
    <w:multiLevelType w:val="hybridMultilevel"/>
    <w:tmpl w:val="B16036AC"/>
    <w:lvl w:ilvl="0" w:tplc="F238D728">
      <w:start w:val="1"/>
      <w:numFmt w:val="decimal"/>
      <w:lvlText w:val="%1."/>
      <w:lvlJc w:val="left"/>
      <w:pPr>
        <w:ind w:left="360" w:hanging="360"/>
      </w:pPr>
      <w:rPr>
        <w:rFonts w:ascii="Arial" w:hAnsi="Arial" w:hint="default"/>
        <w:b w:val="0"/>
        <w:i w:val="0"/>
        <w:sz w:val="20"/>
      </w:rPr>
    </w:lvl>
    <w:lvl w:ilvl="1" w:tplc="08070003">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6" w15:restartNumberingAfterBreak="0">
    <w:nsid w:val="162D03AA"/>
    <w:multiLevelType w:val="hybridMultilevel"/>
    <w:tmpl w:val="2A16E2A8"/>
    <w:lvl w:ilvl="0" w:tplc="989895F0">
      <w:start w:val="1"/>
      <w:numFmt w:val="bullet"/>
      <w:lvlText w:val="–"/>
      <w:lvlJc w:val="left"/>
      <w:pPr>
        <w:ind w:left="720" w:hanging="360"/>
      </w:pPr>
      <w:rPr>
        <w:rFonts w:ascii="Times New Roman" w:hAnsi="Times New Roman" w:cs="Times New Roman" w:hint="default"/>
      </w:rPr>
    </w:lvl>
    <w:lvl w:ilvl="1" w:tplc="FD3ECA74">
      <w:start w:val="1"/>
      <w:numFmt w:val="bullet"/>
      <w:pStyle w:val="05BAFUGrundschriftAufzhlung2Hierarchie"/>
      <w:lvlText w:val="–"/>
      <w:lvlJc w:val="left"/>
      <w:pPr>
        <w:ind w:left="1440" w:hanging="360"/>
      </w:pPr>
      <w:rPr>
        <w:rFonts w:ascii="Arial" w:hAnsi="Arial"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7" w15:restartNumberingAfterBreak="0">
    <w:nsid w:val="1AA85DA8"/>
    <w:multiLevelType w:val="hybridMultilevel"/>
    <w:tmpl w:val="864CA55E"/>
    <w:lvl w:ilvl="0" w:tplc="79123ED8">
      <w:start w:val="1"/>
      <w:numFmt w:val="decimal"/>
      <w:lvlText w:val="%1  "/>
      <w:lvlJc w:val="left"/>
      <w:pPr>
        <w:ind w:left="720" w:hanging="360"/>
      </w:pPr>
      <w:rPr>
        <w:rFonts w:ascii="Arial" w:hAnsi="Arial" w:hint="default"/>
        <w:b/>
        <w:i w:val="0"/>
        <w:color w:val="000000" w:themeColor="text1"/>
        <w:sz w:val="24"/>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8" w15:restartNumberingAfterBreak="0">
    <w:nsid w:val="1D32364D"/>
    <w:multiLevelType w:val="hybridMultilevel"/>
    <w:tmpl w:val="4E884508"/>
    <w:lvl w:ilvl="0" w:tplc="25F23658">
      <w:numFmt w:val="bullet"/>
      <w:lvlText w:val=""/>
      <w:lvlJc w:val="left"/>
      <w:pPr>
        <w:ind w:left="720" w:hanging="360"/>
      </w:pPr>
      <w:rPr>
        <w:rFonts w:ascii="Wingdings" w:eastAsiaTheme="minorHAnsi" w:hAnsi="Wingdings" w:cstheme="minorBidi"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9" w15:restartNumberingAfterBreak="0">
    <w:nsid w:val="24382D46"/>
    <w:multiLevelType w:val="hybridMultilevel"/>
    <w:tmpl w:val="B16036AC"/>
    <w:lvl w:ilvl="0" w:tplc="F238D728">
      <w:start w:val="1"/>
      <w:numFmt w:val="decimal"/>
      <w:lvlText w:val="%1."/>
      <w:lvlJc w:val="left"/>
      <w:pPr>
        <w:ind w:left="360" w:hanging="360"/>
      </w:pPr>
      <w:rPr>
        <w:rFonts w:ascii="Arial" w:hAnsi="Arial" w:hint="default"/>
        <w:b w:val="0"/>
        <w:i w:val="0"/>
        <w:sz w:val="20"/>
      </w:rPr>
    </w:lvl>
    <w:lvl w:ilvl="1" w:tplc="08070003">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0" w15:restartNumberingAfterBreak="0">
    <w:nsid w:val="2522321E"/>
    <w:multiLevelType w:val="multilevel"/>
    <w:tmpl w:val="9B0E14BC"/>
    <w:styleLink w:val="BAFUTitelhierarchie"/>
    <w:lvl w:ilvl="0">
      <w:start w:val="1"/>
      <w:numFmt w:val="decimal"/>
      <w:suff w:val="space"/>
      <w:lvlText w:val="%1  "/>
      <w:lvlJc w:val="left"/>
      <w:pPr>
        <w:ind w:left="0" w:firstLine="0"/>
      </w:pPr>
      <w:rPr>
        <w:rFonts w:ascii="Arial" w:hAnsi="Arial" w:hint="default"/>
        <w:b/>
        <w:i w:val="0"/>
        <w:color w:val="000000" w:themeColor="text1"/>
        <w:sz w:val="60"/>
      </w:rPr>
    </w:lvl>
    <w:lvl w:ilvl="1">
      <w:start w:val="1"/>
      <w:numFmt w:val="decimal"/>
      <w:suff w:val="space"/>
      <w:lvlText w:val="%2.%1"/>
      <w:lvlJc w:val="left"/>
      <w:pPr>
        <w:ind w:left="0" w:firstLine="0"/>
      </w:pPr>
      <w:rPr>
        <w:rFonts w:ascii="Arial" w:hAnsi="Arial" w:hint="default"/>
        <w:b/>
        <w:i w:val="0"/>
        <w:sz w:val="24"/>
      </w:rPr>
    </w:lvl>
    <w:lvl w:ilvl="2">
      <w:start w:val="1"/>
      <w:numFmt w:val="decimal"/>
      <w:suff w:val="space"/>
      <w:lvlText w:val="%1.%2.%3"/>
      <w:lvlJc w:val="right"/>
      <w:pPr>
        <w:ind w:left="0" w:firstLine="0"/>
      </w:pPr>
      <w:rPr>
        <w:rFonts w:hint="default"/>
      </w:rPr>
    </w:lvl>
    <w:lvl w:ilvl="3">
      <w:start w:val="1"/>
      <w:numFmt w:val="decimal"/>
      <w:suff w:val="space"/>
      <w:lvlText w:val="%1.%2.%3.%4"/>
      <w:lvlJc w:val="left"/>
      <w:pPr>
        <w:ind w:left="0" w:firstLine="0"/>
      </w:pPr>
      <w:rPr>
        <w:rFonts w:ascii="Arial" w:hAnsi="Arial" w:hint="default"/>
        <w:b w:val="0"/>
        <w:i w:val="0"/>
        <w:sz w:val="20"/>
      </w:rPr>
    </w:lvl>
    <w:lvl w:ilvl="4">
      <w:start w:val="1"/>
      <w:numFmt w:val="decimal"/>
      <w:suff w:val="space"/>
      <w:lvlText w:val="%5."/>
      <w:lvlJc w:val="left"/>
      <w:pPr>
        <w:ind w:left="0" w:firstLine="0"/>
      </w:pPr>
      <w:rPr>
        <w:rFonts w:hint="default"/>
      </w:rPr>
    </w:lvl>
    <w:lvl w:ilvl="5">
      <w:start w:val="1"/>
      <w:numFmt w:val="decimal"/>
      <w:suff w:val="space"/>
      <w:lvlText w:val="%6."/>
      <w:lvlJc w:val="right"/>
      <w:pPr>
        <w:ind w:left="0" w:firstLine="0"/>
      </w:pPr>
      <w:rPr>
        <w:rFonts w:hint="default"/>
      </w:rPr>
    </w:lvl>
    <w:lvl w:ilvl="6">
      <w:start w:val="1"/>
      <w:numFmt w:val="decimal"/>
      <w:suff w:val="space"/>
      <w:lvlText w:val="%7."/>
      <w:lvlJc w:val="left"/>
      <w:pPr>
        <w:ind w:left="0" w:firstLine="0"/>
      </w:pPr>
      <w:rPr>
        <w:rFonts w:hint="default"/>
      </w:rPr>
    </w:lvl>
    <w:lvl w:ilvl="7">
      <w:start w:val="1"/>
      <w:numFmt w:val="decimal"/>
      <w:suff w:val="space"/>
      <w:lvlText w:val="%8."/>
      <w:lvlJc w:val="left"/>
      <w:pPr>
        <w:ind w:left="0" w:firstLine="0"/>
      </w:pPr>
      <w:rPr>
        <w:rFonts w:hint="default"/>
      </w:rPr>
    </w:lvl>
    <w:lvl w:ilvl="8">
      <w:start w:val="1"/>
      <w:numFmt w:val="decimal"/>
      <w:suff w:val="space"/>
      <w:lvlText w:val="%9."/>
      <w:lvlJc w:val="right"/>
      <w:pPr>
        <w:ind w:left="0" w:firstLine="0"/>
      </w:pPr>
      <w:rPr>
        <w:rFonts w:hint="default"/>
      </w:rPr>
    </w:lvl>
  </w:abstractNum>
  <w:abstractNum w:abstractNumId="21" w15:restartNumberingAfterBreak="0">
    <w:nsid w:val="269D0DFF"/>
    <w:multiLevelType w:val="hybridMultilevel"/>
    <w:tmpl w:val="4A8E8E2C"/>
    <w:lvl w:ilvl="0" w:tplc="989895F0">
      <w:start w:val="1"/>
      <w:numFmt w:val="bullet"/>
      <w:lvlText w:val="–"/>
      <w:lvlJc w:val="left"/>
      <w:pPr>
        <w:ind w:left="720" w:hanging="360"/>
      </w:pPr>
      <w:rPr>
        <w:rFonts w:ascii="Times New Roman" w:hAnsi="Times New Roman" w:cs="Times New Roman" w:hint="default"/>
      </w:rPr>
    </w:lvl>
    <w:lvl w:ilvl="1" w:tplc="08070003">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2" w15:restartNumberingAfterBreak="0">
    <w:nsid w:val="2FF4580C"/>
    <w:multiLevelType w:val="hybridMultilevel"/>
    <w:tmpl w:val="6FB27E2A"/>
    <w:lvl w:ilvl="0" w:tplc="05E0BE26">
      <w:start w:val="1"/>
      <w:numFmt w:val="bullet"/>
      <w:pStyle w:val="07BAFUTabellelinksmitAufzhlung"/>
      <w:lvlText w:val="•"/>
      <w:lvlJc w:val="left"/>
      <w:pPr>
        <w:ind w:left="360" w:hanging="360"/>
      </w:pPr>
      <w:rPr>
        <w:rFonts w:ascii="Arial" w:hAnsi="Arial" w:hint="default"/>
        <w:position w:val="2"/>
        <w:sz w:val="12"/>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3" w15:restartNumberingAfterBreak="0">
    <w:nsid w:val="36162B4F"/>
    <w:multiLevelType w:val="hybridMultilevel"/>
    <w:tmpl w:val="C944B18E"/>
    <w:lvl w:ilvl="0" w:tplc="40F6672E">
      <w:start w:val="1"/>
      <w:numFmt w:val="decimal"/>
      <w:lvlText w:val="%1."/>
      <w:lvlJc w:val="left"/>
      <w:pPr>
        <w:ind w:left="360" w:hanging="360"/>
      </w:pPr>
      <w:rPr>
        <w:rFonts w:ascii="Arial" w:hAnsi="Arial" w:hint="default"/>
        <w:b w:val="0"/>
        <w:i w:val="0"/>
        <w:sz w:val="20"/>
      </w:rPr>
    </w:lvl>
    <w:lvl w:ilvl="1" w:tplc="08070003">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4" w15:restartNumberingAfterBreak="0">
    <w:nsid w:val="363014C1"/>
    <w:multiLevelType w:val="hybridMultilevel"/>
    <w:tmpl w:val="DCA0A368"/>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5" w15:restartNumberingAfterBreak="0">
    <w:nsid w:val="373C31C9"/>
    <w:multiLevelType w:val="multilevel"/>
    <w:tmpl w:val="36F25648"/>
    <w:lvl w:ilvl="0">
      <w:start w:val="1"/>
      <w:numFmt w:val="decimal"/>
      <w:suff w:val="nothing"/>
      <w:lvlText w:val="%1  "/>
      <w:lvlJc w:val="left"/>
      <w:pPr>
        <w:ind w:left="0" w:firstLine="0"/>
      </w:pPr>
      <w:rPr>
        <w:rFonts w:ascii="Arial" w:hAnsi="Arial" w:hint="default"/>
        <w:b/>
        <w:i w:val="0"/>
        <w:color w:val="666666"/>
        <w:sz w:val="60"/>
      </w:rPr>
    </w:lvl>
    <w:lvl w:ilvl="1">
      <w:start w:val="1"/>
      <w:numFmt w:val="decimal"/>
      <w:suff w:val="nothing"/>
      <w:lvlText w:val="%1.%2  "/>
      <w:lvlJc w:val="left"/>
      <w:pPr>
        <w:ind w:left="0" w:firstLine="0"/>
      </w:pPr>
      <w:rPr>
        <w:rFonts w:ascii="Arial" w:hAnsi="Arial" w:hint="default"/>
        <w:b/>
        <w:i w:val="0"/>
        <w:sz w:val="24"/>
      </w:rPr>
    </w:lvl>
    <w:lvl w:ilvl="2">
      <w:start w:val="1"/>
      <w:numFmt w:val="decimal"/>
      <w:suff w:val="nothing"/>
      <w:lvlText w:val="%1.%2.%3  "/>
      <w:lvlJc w:val="left"/>
      <w:pPr>
        <w:ind w:left="0" w:firstLine="0"/>
      </w:pPr>
      <w:rPr>
        <w:rFonts w:hint="default"/>
      </w:rPr>
    </w:lvl>
    <w:lvl w:ilvl="3">
      <w:start w:val="1"/>
      <w:numFmt w:val="decimal"/>
      <w:suff w:val="nothing"/>
      <w:lvlText w:val="%1.%2.%3.%4  "/>
      <w:lvlJc w:val="left"/>
      <w:pPr>
        <w:ind w:left="0" w:firstLine="0"/>
      </w:pPr>
      <w:rPr>
        <w:rFonts w:ascii="Arial" w:hAnsi="Arial" w:hint="default"/>
        <w:b w:val="0"/>
        <w:i w:val="0"/>
        <w:sz w:val="20"/>
      </w:rPr>
    </w:lvl>
    <w:lvl w:ilvl="4">
      <w:start w:val="1"/>
      <w:numFmt w:val="decimal"/>
      <w:suff w:val="space"/>
      <w:lvlText w:val="%5."/>
      <w:lvlJc w:val="left"/>
      <w:pPr>
        <w:ind w:left="0" w:firstLine="0"/>
      </w:pPr>
      <w:rPr>
        <w:rFonts w:hint="default"/>
      </w:rPr>
    </w:lvl>
    <w:lvl w:ilvl="5">
      <w:start w:val="1"/>
      <w:numFmt w:val="decimal"/>
      <w:suff w:val="space"/>
      <w:lvlText w:val="%6."/>
      <w:lvlJc w:val="right"/>
      <w:pPr>
        <w:ind w:left="0" w:firstLine="0"/>
      </w:pPr>
      <w:rPr>
        <w:rFonts w:hint="default"/>
      </w:rPr>
    </w:lvl>
    <w:lvl w:ilvl="6">
      <w:start w:val="1"/>
      <w:numFmt w:val="decimal"/>
      <w:suff w:val="space"/>
      <w:lvlText w:val="%7."/>
      <w:lvlJc w:val="left"/>
      <w:pPr>
        <w:ind w:left="0" w:firstLine="0"/>
      </w:pPr>
      <w:rPr>
        <w:rFonts w:hint="default"/>
      </w:rPr>
    </w:lvl>
    <w:lvl w:ilvl="7">
      <w:start w:val="1"/>
      <w:numFmt w:val="decimal"/>
      <w:suff w:val="space"/>
      <w:lvlText w:val="%8."/>
      <w:lvlJc w:val="left"/>
      <w:pPr>
        <w:ind w:left="0" w:firstLine="0"/>
      </w:pPr>
      <w:rPr>
        <w:rFonts w:hint="default"/>
      </w:rPr>
    </w:lvl>
    <w:lvl w:ilvl="8">
      <w:start w:val="1"/>
      <w:numFmt w:val="decimal"/>
      <w:suff w:val="space"/>
      <w:lvlText w:val="%9."/>
      <w:lvlJc w:val="right"/>
      <w:pPr>
        <w:ind w:left="0" w:firstLine="0"/>
      </w:pPr>
      <w:rPr>
        <w:rFonts w:hint="default"/>
      </w:rPr>
    </w:lvl>
  </w:abstractNum>
  <w:abstractNum w:abstractNumId="26" w15:restartNumberingAfterBreak="0">
    <w:nsid w:val="46B004D7"/>
    <w:multiLevelType w:val="hybridMultilevel"/>
    <w:tmpl w:val="D4429658"/>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7" w15:restartNumberingAfterBreak="0">
    <w:nsid w:val="4E7E73B5"/>
    <w:multiLevelType w:val="hybridMultilevel"/>
    <w:tmpl w:val="C944B18E"/>
    <w:lvl w:ilvl="0" w:tplc="40F6672E">
      <w:start w:val="1"/>
      <w:numFmt w:val="decimal"/>
      <w:lvlText w:val="%1."/>
      <w:lvlJc w:val="left"/>
      <w:pPr>
        <w:ind w:left="360" w:hanging="360"/>
      </w:pPr>
      <w:rPr>
        <w:rFonts w:ascii="Arial" w:hAnsi="Arial" w:hint="default"/>
        <w:b w:val="0"/>
        <w:i w:val="0"/>
        <w:sz w:val="20"/>
      </w:rPr>
    </w:lvl>
    <w:lvl w:ilvl="1" w:tplc="08070003">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8" w15:restartNumberingAfterBreak="0">
    <w:nsid w:val="60921B7C"/>
    <w:multiLevelType w:val="hybridMultilevel"/>
    <w:tmpl w:val="572EE09E"/>
    <w:lvl w:ilvl="0" w:tplc="989895F0">
      <w:start w:val="1"/>
      <w:numFmt w:val="bullet"/>
      <w:lvlText w:val="–"/>
      <w:lvlJc w:val="left"/>
      <w:pPr>
        <w:ind w:left="720" w:hanging="360"/>
      </w:pPr>
      <w:rPr>
        <w:rFonts w:ascii="Times New Roman" w:hAnsi="Times New Roman" w:cs="Times New Roman" w:hint="default"/>
      </w:rPr>
    </w:lvl>
    <w:lvl w:ilvl="1" w:tplc="0807000F">
      <w:start w:val="1"/>
      <w:numFmt w:val="decimal"/>
      <w:lvlText w:val="%2."/>
      <w:lvlJc w:val="left"/>
      <w:pPr>
        <w:ind w:left="1440" w:hanging="360"/>
      </w:pPr>
      <w:rPr>
        <w:rFonts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9" w15:restartNumberingAfterBreak="0">
    <w:nsid w:val="67DD5974"/>
    <w:multiLevelType w:val="hybridMultilevel"/>
    <w:tmpl w:val="2CB4414A"/>
    <w:lvl w:ilvl="0" w:tplc="5D2A9C8A">
      <w:start w:val="1"/>
      <w:numFmt w:val="decimal"/>
      <w:lvlText w:val="%1  "/>
      <w:lvlJc w:val="left"/>
      <w:pPr>
        <w:ind w:left="360" w:hanging="360"/>
      </w:pPr>
      <w:rPr>
        <w:rFonts w:hint="default"/>
        <w:color w:val="666666"/>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30" w15:restartNumberingAfterBreak="0">
    <w:nsid w:val="6C09665D"/>
    <w:multiLevelType w:val="multilevel"/>
    <w:tmpl w:val="9AFC3FCC"/>
    <w:lvl w:ilvl="0">
      <w:start w:val="1"/>
      <w:numFmt w:val="decimal"/>
      <w:pStyle w:val="01BAFUKapiteltitelnummeriert"/>
      <w:suff w:val="nothing"/>
      <w:lvlText w:val="%1  "/>
      <w:lvlJc w:val="left"/>
      <w:pPr>
        <w:ind w:left="283" w:firstLine="0"/>
      </w:pPr>
      <w:rPr>
        <w:rFonts w:ascii="Arial" w:hAnsi="Arial" w:hint="default"/>
        <w:b/>
        <w:i w:val="0"/>
        <w:color w:val="B6BDBB"/>
        <w:sz w:val="60"/>
      </w:rPr>
    </w:lvl>
    <w:lvl w:ilvl="1">
      <w:start w:val="1"/>
      <w:numFmt w:val="decimal"/>
      <w:suff w:val="nothing"/>
      <w:lvlText w:val="%2.%1  "/>
      <w:lvlJc w:val="left"/>
      <w:pPr>
        <w:ind w:left="0" w:firstLine="0"/>
      </w:pPr>
      <w:rPr>
        <w:rFonts w:ascii="Arial" w:hAnsi="Arial" w:hint="default"/>
        <w:b/>
        <w:i w:val="0"/>
        <w:sz w:val="24"/>
      </w:rPr>
    </w:lvl>
    <w:lvl w:ilvl="2">
      <w:start w:val="1"/>
      <w:numFmt w:val="decimal"/>
      <w:suff w:val="nothing"/>
      <w:lvlText w:val="%1.%2.%3  "/>
      <w:lvlJc w:val="left"/>
      <w:pPr>
        <w:ind w:left="0" w:firstLine="0"/>
      </w:pPr>
      <w:rPr>
        <w:rFonts w:hint="default"/>
      </w:rPr>
    </w:lvl>
    <w:lvl w:ilvl="3">
      <w:start w:val="1"/>
      <w:numFmt w:val="decimal"/>
      <w:suff w:val="nothing"/>
      <w:lvlText w:val="%1.%2.%3.%4  "/>
      <w:lvlJc w:val="left"/>
      <w:pPr>
        <w:ind w:left="0" w:firstLine="0"/>
      </w:pPr>
      <w:rPr>
        <w:rFonts w:ascii="Arial" w:hAnsi="Arial" w:hint="default"/>
        <w:b w:val="0"/>
        <w:i w:val="0"/>
        <w:sz w:val="20"/>
      </w:rPr>
    </w:lvl>
    <w:lvl w:ilvl="4">
      <w:start w:val="1"/>
      <w:numFmt w:val="decimal"/>
      <w:suff w:val="nothing"/>
      <w:lvlText w:val="%1.%2.%3.%4.%5  "/>
      <w:lvlJc w:val="left"/>
      <w:pPr>
        <w:ind w:left="0" w:firstLine="0"/>
      </w:pPr>
      <w:rPr>
        <w:rFonts w:hint="default"/>
      </w:rPr>
    </w:lvl>
    <w:lvl w:ilvl="5">
      <w:start w:val="1"/>
      <w:numFmt w:val="decimal"/>
      <w:suff w:val="space"/>
      <w:lvlText w:val="%6."/>
      <w:lvlJc w:val="right"/>
      <w:pPr>
        <w:ind w:left="0" w:firstLine="0"/>
      </w:pPr>
      <w:rPr>
        <w:rFonts w:hint="default"/>
      </w:rPr>
    </w:lvl>
    <w:lvl w:ilvl="6">
      <w:start w:val="1"/>
      <w:numFmt w:val="decimal"/>
      <w:suff w:val="space"/>
      <w:lvlText w:val="%7."/>
      <w:lvlJc w:val="left"/>
      <w:pPr>
        <w:ind w:left="0" w:firstLine="0"/>
      </w:pPr>
      <w:rPr>
        <w:rFonts w:hint="default"/>
      </w:rPr>
    </w:lvl>
    <w:lvl w:ilvl="7">
      <w:start w:val="1"/>
      <w:numFmt w:val="decimal"/>
      <w:suff w:val="space"/>
      <w:lvlText w:val="%8."/>
      <w:lvlJc w:val="left"/>
      <w:pPr>
        <w:ind w:left="0" w:firstLine="0"/>
      </w:pPr>
      <w:rPr>
        <w:rFonts w:hint="default"/>
      </w:rPr>
    </w:lvl>
    <w:lvl w:ilvl="8">
      <w:start w:val="1"/>
      <w:numFmt w:val="decimal"/>
      <w:suff w:val="space"/>
      <w:lvlText w:val="%9."/>
      <w:lvlJc w:val="right"/>
      <w:pPr>
        <w:ind w:left="0" w:firstLine="0"/>
      </w:pPr>
      <w:rPr>
        <w:rFonts w:hint="default"/>
      </w:rPr>
    </w:lvl>
  </w:abstractNum>
  <w:abstractNum w:abstractNumId="31" w15:restartNumberingAfterBreak="0">
    <w:nsid w:val="7B677FD7"/>
    <w:multiLevelType w:val="multilevel"/>
    <w:tmpl w:val="08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7DC658C0"/>
    <w:multiLevelType w:val="hybridMultilevel"/>
    <w:tmpl w:val="07C8F9E4"/>
    <w:lvl w:ilvl="0" w:tplc="08070019">
      <w:start w:val="1"/>
      <w:numFmt w:val="lowerLetter"/>
      <w:lvlText w:val="%1."/>
      <w:lvlJc w:val="left"/>
      <w:pPr>
        <w:ind w:left="360" w:hanging="360"/>
      </w:pPr>
      <w:rPr>
        <w:rFonts w:hint="default"/>
        <w:b/>
        <w:i w:val="0"/>
      </w:rPr>
    </w:lvl>
    <w:lvl w:ilvl="1" w:tplc="08070003">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3" w15:restartNumberingAfterBreak="0">
    <w:nsid w:val="7DE22146"/>
    <w:multiLevelType w:val="hybridMultilevel"/>
    <w:tmpl w:val="BAEC90EE"/>
    <w:lvl w:ilvl="0" w:tplc="39A6101E">
      <w:start w:val="1"/>
      <w:numFmt w:val="decimal"/>
      <w:pStyle w:val="02BAFUTitelnummeriert"/>
      <w:lvlText w:val="%1."/>
      <w:lvlJc w:val="left"/>
      <w:pPr>
        <w:ind w:left="360" w:hanging="360"/>
      </w:pPr>
      <w:rPr>
        <w:rFonts w:ascii="Arial" w:hAnsi="Arial" w:hint="default"/>
        <w:b/>
        <w:i w:val="0"/>
        <w:sz w:val="24"/>
      </w:rPr>
    </w:lvl>
    <w:lvl w:ilvl="1" w:tplc="08070019" w:tentative="1">
      <w:start w:val="1"/>
      <w:numFmt w:val="lowerLetter"/>
      <w:lvlText w:val="%2."/>
      <w:lvlJc w:val="left"/>
      <w:pPr>
        <w:ind w:left="1440" w:hanging="360"/>
      </w:pPr>
    </w:lvl>
    <w:lvl w:ilvl="2" w:tplc="0807001B">
      <w:start w:val="1"/>
      <w:numFmt w:val="lowerRoman"/>
      <w:pStyle w:val="03BAFUUntertitelnummeriert"/>
      <w:lvlText w:val="%3."/>
      <w:lvlJc w:val="right"/>
      <w:pPr>
        <w:ind w:left="2160" w:hanging="180"/>
      </w:pPr>
    </w:lvl>
    <w:lvl w:ilvl="3" w:tplc="0807000F" w:tentative="1">
      <w:start w:val="1"/>
      <w:numFmt w:val="decimal"/>
      <w:pStyle w:val="04BAFUUntertitelnummerietStufe2"/>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34" w15:restartNumberingAfterBreak="0">
    <w:nsid w:val="7FBF0E83"/>
    <w:multiLevelType w:val="hybridMultilevel"/>
    <w:tmpl w:val="C944B18E"/>
    <w:lvl w:ilvl="0" w:tplc="40F6672E">
      <w:start w:val="1"/>
      <w:numFmt w:val="decimal"/>
      <w:lvlText w:val="%1."/>
      <w:lvlJc w:val="left"/>
      <w:pPr>
        <w:ind w:left="360" w:hanging="360"/>
      </w:pPr>
      <w:rPr>
        <w:rFonts w:ascii="Arial" w:hAnsi="Arial" w:hint="default"/>
        <w:b w:val="0"/>
        <w:i w:val="0"/>
        <w:sz w:val="20"/>
      </w:rPr>
    </w:lvl>
    <w:lvl w:ilvl="1" w:tplc="08070003">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29"/>
  </w:num>
  <w:num w:numId="2">
    <w:abstractNumId w:val="17"/>
  </w:num>
  <w:num w:numId="3">
    <w:abstractNumId w:val="14"/>
  </w:num>
  <w:num w:numId="4">
    <w:abstractNumId w:val="20"/>
  </w:num>
  <w:num w:numId="5">
    <w:abstractNumId w:val="31"/>
  </w:num>
  <w:num w:numId="6">
    <w:abstractNumId w:val="25"/>
  </w:num>
  <w:num w:numId="7">
    <w:abstractNumId w:val="25"/>
    <w:lvlOverride w:ilvl="0">
      <w:lvl w:ilvl="0">
        <w:start w:val="1"/>
        <w:numFmt w:val="decimal"/>
        <w:suff w:val="space"/>
        <w:lvlText w:val="%1  "/>
        <w:lvlJc w:val="left"/>
        <w:pPr>
          <w:ind w:left="0" w:firstLine="0"/>
        </w:pPr>
        <w:rPr>
          <w:rFonts w:ascii="Arial" w:hAnsi="Arial" w:hint="default"/>
          <w:b/>
          <w:i w:val="0"/>
          <w:color w:val="000000" w:themeColor="text1"/>
          <w:sz w:val="60"/>
        </w:rPr>
      </w:lvl>
    </w:lvlOverride>
    <w:lvlOverride w:ilvl="1">
      <w:lvl w:ilvl="1">
        <w:start w:val="1"/>
        <w:numFmt w:val="decimal"/>
        <w:suff w:val="space"/>
        <w:lvlText w:val="%1.%2"/>
        <w:lvlJc w:val="left"/>
        <w:pPr>
          <w:ind w:left="0" w:firstLine="0"/>
        </w:pPr>
        <w:rPr>
          <w:rFonts w:ascii="Arial" w:hAnsi="Arial" w:hint="default"/>
          <w:b/>
          <w:i w:val="0"/>
          <w:sz w:val="24"/>
        </w:rPr>
      </w:lvl>
    </w:lvlOverride>
    <w:lvlOverride w:ilvl="2">
      <w:lvl w:ilvl="2">
        <w:start w:val="1"/>
        <w:numFmt w:val="decimal"/>
        <w:suff w:val="space"/>
        <w:lvlText w:val="%1.%2.%3"/>
        <w:lvlJc w:val="left"/>
        <w:pPr>
          <w:ind w:left="0" w:firstLine="0"/>
        </w:pPr>
        <w:rPr>
          <w:rFonts w:hint="default"/>
        </w:rPr>
      </w:lvl>
    </w:lvlOverride>
    <w:lvlOverride w:ilvl="3">
      <w:lvl w:ilvl="3">
        <w:start w:val="1"/>
        <w:numFmt w:val="decimal"/>
        <w:suff w:val="space"/>
        <w:lvlText w:val="%1.%2.%3.%4"/>
        <w:lvlJc w:val="left"/>
        <w:pPr>
          <w:ind w:left="0" w:firstLine="0"/>
        </w:pPr>
        <w:rPr>
          <w:rFonts w:ascii="Arial" w:hAnsi="Arial" w:hint="default"/>
          <w:b w:val="0"/>
          <w:i w:val="0"/>
          <w:sz w:val="20"/>
        </w:rPr>
      </w:lvl>
    </w:lvlOverride>
    <w:lvlOverride w:ilvl="4">
      <w:lvl w:ilvl="4">
        <w:start w:val="1"/>
        <w:numFmt w:val="decimal"/>
        <w:suff w:val="space"/>
        <w:lvlText w:val="%5."/>
        <w:lvlJc w:val="left"/>
        <w:pPr>
          <w:ind w:left="0" w:firstLine="0"/>
        </w:pPr>
        <w:rPr>
          <w:rFonts w:hint="default"/>
        </w:rPr>
      </w:lvl>
    </w:lvlOverride>
    <w:lvlOverride w:ilvl="5">
      <w:lvl w:ilvl="5">
        <w:start w:val="1"/>
        <w:numFmt w:val="decimal"/>
        <w:suff w:val="space"/>
        <w:lvlText w:val="%6."/>
        <w:lvlJc w:val="right"/>
        <w:pPr>
          <w:ind w:left="0" w:firstLine="0"/>
        </w:pPr>
        <w:rPr>
          <w:rFonts w:hint="default"/>
        </w:rPr>
      </w:lvl>
    </w:lvlOverride>
    <w:lvlOverride w:ilvl="6">
      <w:lvl w:ilvl="6">
        <w:start w:val="1"/>
        <w:numFmt w:val="decimal"/>
        <w:suff w:val="space"/>
        <w:lvlText w:val="%7."/>
        <w:lvlJc w:val="left"/>
        <w:pPr>
          <w:ind w:left="0" w:firstLine="0"/>
        </w:pPr>
        <w:rPr>
          <w:rFonts w:hint="default"/>
        </w:rPr>
      </w:lvl>
    </w:lvlOverride>
    <w:lvlOverride w:ilvl="7">
      <w:lvl w:ilvl="7">
        <w:start w:val="1"/>
        <w:numFmt w:val="decimal"/>
        <w:suff w:val="space"/>
        <w:lvlText w:val="%8."/>
        <w:lvlJc w:val="left"/>
        <w:pPr>
          <w:ind w:left="0" w:firstLine="0"/>
        </w:pPr>
        <w:rPr>
          <w:rFonts w:hint="default"/>
        </w:rPr>
      </w:lvl>
    </w:lvlOverride>
    <w:lvlOverride w:ilvl="8">
      <w:lvl w:ilvl="8">
        <w:start w:val="1"/>
        <w:numFmt w:val="decimal"/>
        <w:suff w:val="space"/>
        <w:lvlText w:val="%9."/>
        <w:lvlJc w:val="right"/>
        <w:pPr>
          <w:ind w:left="0" w:firstLine="0"/>
        </w:pPr>
        <w:rPr>
          <w:rFonts w:hint="default"/>
        </w:rPr>
      </w:lvl>
    </w:lvlOverride>
  </w:num>
  <w:num w:numId="8">
    <w:abstractNumId w:val="30"/>
  </w:num>
  <w:num w:numId="9">
    <w:abstractNumId w:val="9"/>
  </w:num>
  <w:num w:numId="10">
    <w:abstractNumId w:val="7"/>
  </w:num>
  <w:num w:numId="11">
    <w:abstractNumId w:val="6"/>
  </w:num>
  <w:num w:numId="12">
    <w:abstractNumId w:val="5"/>
  </w:num>
  <w:num w:numId="13">
    <w:abstractNumId w:val="4"/>
  </w:num>
  <w:num w:numId="14">
    <w:abstractNumId w:val="12"/>
  </w:num>
  <w:num w:numId="15">
    <w:abstractNumId w:val="21"/>
  </w:num>
  <w:num w:numId="16">
    <w:abstractNumId w:val="28"/>
  </w:num>
  <w:num w:numId="17">
    <w:abstractNumId w:val="16"/>
  </w:num>
  <w:num w:numId="18">
    <w:abstractNumId w:val="30"/>
    <w:lvlOverride w:ilvl="0">
      <w:lvl w:ilvl="0">
        <w:start w:val="1"/>
        <w:numFmt w:val="decimal"/>
        <w:pStyle w:val="01BAFUKapiteltitelnummeriert"/>
        <w:suff w:val="nothing"/>
        <w:lvlText w:val="%1  "/>
        <w:lvlJc w:val="left"/>
        <w:pPr>
          <w:ind w:left="0" w:firstLine="0"/>
        </w:pPr>
        <w:rPr>
          <w:rFonts w:ascii="Arial" w:hAnsi="Arial" w:hint="default"/>
          <w:b/>
          <w:i w:val="0"/>
          <w:color w:val="666666"/>
          <w:sz w:val="60"/>
        </w:rPr>
      </w:lvl>
    </w:lvlOverride>
    <w:lvlOverride w:ilvl="1">
      <w:lvl w:ilvl="1">
        <w:start w:val="1"/>
        <w:numFmt w:val="decimal"/>
        <w:suff w:val="nothing"/>
        <w:lvlText w:val="%1.%2  "/>
        <w:lvlJc w:val="left"/>
        <w:pPr>
          <w:ind w:left="0" w:firstLine="0"/>
        </w:pPr>
        <w:rPr>
          <w:rFonts w:ascii="Arial" w:hAnsi="Arial" w:hint="default"/>
          <w:b/>
          <w:i w:val="0"/>
          <w:sz w:val="24"/>
        </w:rPr>
      </w:lvl>
    </w:lvlOverride>
    <w:lvlOverride w:ilvl="2">
      <w:lvl w:ilvl="2">
        <w:start w:val="1"/>
        <w:numFmt w:val="decimal"/>
        <w:suff w:val="nothing"/>
        <w:lvlText w:val="%1.%2.%3  "/>
        <w:lvlJc w:val="left"/>
        <w:pPr>
          <w:ind w:left="0" w:firstLine="0"/>
        </w:pPr>
        <w:rPr>
          <w:rFonts w:hint="default"/>
        </w:rPr>
      </w:lvl>
    </w:lvlOverride>
    <w:lvlOverride w:ilvl="3">
      <w:lvl w:ilvl="3">
        <w:start w:val="1"/>
        <w:numFmt w:val="decimal"/>
        <w:suff w:val="nothing"/>
        <w:lvlText w:val="%1.%2.%3.%4  "/>
        <w:lvlJc w:val="left"/>
        <w:pPr>
          <w:ind w:left="0" w:firstLine="0"/>
        </w:pPr>
        <w:rPr>
          <w:rFonts w:ascii="Arial" w:hAnsi="Arial" w:hint="default"/>
          <w:b w:val="0"/>
          <w:i w:val="0"/>
          <w:sz w:val="20"/>
        </w:rPr>
      </w:lvl>
    </w:lvlOverride>
    <w:lvlOverride w:ilvl="4">
      <w:lvl w:ilvl="4">
        <w:start w:val="1"/>
        <w:numFmt w:val="decimal"/>
        <w:suff w:val="nothing"/>
        <w:lvlText w:val="%1.%2.%3.%4.%5  "/>
        <w:lvlJc w:val="left"/>
        <w:pPr>
          <w:ind w:left="0" w:firstLine="0"/>
        </w:pPr>
        <w:rPr>
          <w:rFonts w:hint="default"/>
        </w:rPr>
      </w:lvl>
    </w:lvlOverride>
    <w:lvlOverride w:ilvl="5">
      <w:lvl w:ilvl="5">
        <w:start w:val="1"/>
        <w:numFmt w:val="decimal"/>
        <w:suff w:val="space"/>
        <w:lvlText w:val="%6."/>
        <w:lvlJc w:val="right"/>
        <w:pPr>
          <w:ind w:left="0" w:firstLine="0"/>
        </w:pPr>
        <w:rPr>
          <w:rFonts w:hint="default"/>
        </w:rPr>
      </w:lvl>
    </w:lvlOverride>
    <w:lvlOverride w:ilvl="6">
      <w:lvl w:ilvl="6">
        <w:start w:val="1"/>
        <w:numFmt w:val="decimal"/>
        <w:suff w:val="space"/>
        <w:lvlText w:val="%7."/>
        <w:lvlJc w:val="left"/>
        <w:pPr>
          <w:ind w:left="0" w:firstLine="0"/>
        </w:pPr>
        <w:rPr>
          <w:rFonts w:hint="default"/>
        </w:rPr>
      </w:lvl>
    </w:lvlOverride>
    <w:lvlOverride w:ilvl="7">
      <w:lvl w:ilvl="7">
        <w:start w:val="1"/>
        <w:numFmt w:val="decimal"/>
        <w:suff w:val="space"/>
        <w:lvlText w:val="%8."/>
        <w:lvlJc w:val="left"/>
        <w:pPr>
          <w:ind w:left="0" w:firstLine="0"/>
        </w:pPr>
        <w:rPr>
          <w:rFonts w:hint="default"/>
        </w:rPr>
      </w:lvl>
    </w:lvlOverride>
    <w:lvlOverride w:ilvl="8">
      <w:lvl w:ilvl="8">
        <w:start w:val="1"/>
        <w:numFmt w:val="decimal"/>
        <w:suff w:val="space"/>
        <w:lvlText w:val="%9."/>
        <w:lvlJc w:val="right"/>
        <w:pPr>
          <w:ind w:left="0" w:firstLine="0"/>
        </w:pPr>
        <w:rPr>
          <w:rFonts w:hint="default"/>
        </w:rPr>
      </w:lvl>
    </w:lvlOverride>
  </w:num>
  <w:num w:numId="19">
    <w:abstractNumId w:val="8"/>
  </w:num>
  <w:num w:numId="20">
    <w:abstractNumId w:val="3"/>
  </w:num>
  <w:num w:numId="21">
    <w:abstractNumId w:val="2"/>
  </w:num>
  <w:num w:numId="22">
    <w:abstractNumId w:val="1"/>
  </w:num>
  <w:num w:numId="23">
    <w:abstractNumId w:val="0"/>
  </w:num>
  <w:num w:numId="24">
    <w:abstractNumId w:val="22"/>
  </w:num>
  <w:num w:numId="25">
    <w:abstractNumId w:val="18"/>
  </w:num>
  <w:num w:numId="26">
    <w:abstractNumId w:val="33"/>
  </w:num>
  <w:num w:numId="27">
    <w:abstractNumId w:val="26"/>
  </w:num>
  <w:num w:numId="28">
    <w:abstractNumId w:val="32"/>
  </w:num>
  <w:num w:numId="29">
    <w:abstractNumId w:val="22"/>
  </w:num>
  <w:num w:numId="30">
    <w:abstractNumId w:val="10"/>
    <w:lvlOverride w:ilvl="0">
      <w:lvl w:ilvl="0">
        <w:start w:val="1"/>
        <w:numFmt w:val="bullet"/>
        <w:lvlText w:val=""/>
        <w:legacy w:legacy="1" w:legacySpace="0" w:legacyIndent="283"/>
        <w:lvlJc w:val="left"/>
        <w:pPr>
          <w:ind w:left="283" w:hanging="283"/>
        </w:pPr>
        <w:rPr>
          <w:rFonts w:ascii="Symbol" w:hAnsi="Symbol" w:hint="default"/>
        </w:rPr>
      </w:lvl>
    </w:lvlOverride>
  </w:num>
  <w:num w:numId="31">
    <w:abstractNumId w:val="15"/>
  </w:num>
  <w:num w:numId="32">
    <w:abstractNumId w:val="12"/>
  </w:num>
  <w:num w:numId="33">
    <w:abstractNumId w:val="19"/>
  </w:num>
  <w:num w:numId="34">
    <w:abstractNumId w:val="23"/>
  </w:num>
  <w:num w:numId="35">
    <w:abstractNumId w:val="13"/>
  </w:num>
  <w:num w:numId="36">
    <w:abstractNumId w:val="12"/>
  </w:num>
  <w:num w:numId="37">
    <w:abstractNumId w:val="34"/>
  </w:num>
  <w:num w:numId="38">
    <w:abstractNumId w:val="24"/>
  </w:num>
  <w:num w:numId="39">
    <w:abstractNumId w:val="12"/>
  </w:num>
  <w:num w:numId="40">
    <w:abstractNumId w:val="27"/>
  </w:num>
  <w:num w:numId="41">
    <w:abstractNumId w:val="16"/>
  </w:num>
  <w:num w:numId="42">
    <w:abstractNumId w:val="1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Valentin Küng">
    <w15:presenceInfo w15:providerId="Windows Live" w15:userId="e67025e81566e46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stylePaneSortMethod w:val="0000"/>
  <w:defaultTabStop w:val="709"/>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4C68"/>
    <w:rsid w:val="000159CF"/>
    <w:rsid w:val="0002726B"/>
    <w:rsid w:val="000508B2"/>
    <w:rsid w:val="000512CD"/>
    <w:rsid w:val="00054899"/>
    <w:rsid w:val="000568A8"/>
    <w:rsid w:val="00070EE9"/>
    <w:rsid w:val="000731DA"/>
    <w:rsid w:val="00077CC3"/>
    <w:rsid w:val="00084994"/>
    <w:rsid w:val="000904E5"/>
    <w:rsid w:val="000C7E51"/>
    <w:rsid w:val="000D6AEE"/>
    <w:rsid w:val="000E0AFD"/>
    <w:rsid w:val="000E452C"/>
    <w:rsid w:val="000E45B2"/>
    <w:rsid w:val="00114F0A"/>
    <w:rsid w:val="0011540C"/>
    <w:rsid w:val="00137A4D"/>
    <w:rsid w:val="00141E0E"/>
    <w:rsid w:val="00151AA2"/>
    <w:rsid w:val="00153C5B"/>
    <w:rsid w:val="00153F00"/>
    <w:rsid w:val="00153F2E"/>
    <w:rsid w:val="001616BD"/>
    <w:rsid w:val="001651FF"/>
    <w:rsid w:val="001710A2"/>
    <w:rsid w:val="00171342"/>
    <w:rsid w:val="00174045"/>
    <w:rsid w:val="001773BB"/>
    <w:rsid w:val="00194DC9"/>
    <w:rsid w:val="001A44A2"/>
    <w:rsid w:val="001B43F2"/>
    <w:rsid w:val="001C1F8F"/>
    <w:rsid w:val="001C37D6"/>
    <w:rsid w:val="001C5CBC"/>
    <w:rsid w:val="001D5333"/>
    <w:rsid w:val="001D5784"/>
    <w:rsid w:val="001E08D4"/>
    <w:rsid w:val="001E33A5"/>
    <w:rsid w:val="001F376D"/>
    <w:rsid w:val="001F3837"/>
    <w:rsid w:val="00203AE3"/>
    <w:rsid w:val="00206A92"/>
    <w:rsid w:val="0022112A"/>
    <w:rsid w:val="00252555"/>
    <w:rsid w:val="00256463"/>
    <w:rsid w:val="002677B6"/>
    <w:rsid w:val="00267CF3"/>
    <w:rsid w:val="00276DDF"/>
    <w:rsid w:val="00283B44"/>
    <w:rsid w:val="00284FE3"/>
    <w:rsid w:val="00286B19"/>
    <w:rsid w:val="002B0862"/>
    <w:rsid w:val="002C7AD1"/>
    <w:rsid w:val="002F1914"/>
    <w:rsid w:val="00303E74"/>
    <w:rsid w:val="0030499A"/>
    <w:rsid w:val="00312C36"/>
    <w:rsid w:val="003176A2"/>
    <w:rsid w:val="00340CA8"/>
    <w:rsid w:val="00342FD2"/>
    <w:rsid w:val="00345392"/>
    <w:rsid w:val="00350EB3"/>
    <w:rsid w:val="00355384"/>
    <w:rsid w:val="003565E8"/>
    <w:rsid w:val="0035676B"/>
    <w:rsid w:val="003741F7"/>
    <w:rsid w:val="003746C6"/>
    <w:rsid w:val="003766B9"/>
    <w:rsid w:val="00392765"/>
    <w:rsid w:val="003A2FCE"/>
    <w:rsid w:val="003A597F"/>
    <w:rsid w:val="003B6705"/>
    <w:rsid w:val="003E0730"/>
    <w:rsid w:val="00423368"/>
    <w:rsid w:val="00456CCB"/>
    <w:rsid w:val="00463452"/>
    <w:rsid w:val="00465964"/>
    <w:rsid w:val="00490C6C"/>
    <w:rsid w:val="0049624C"/>
    <w:rsid w:val="004B4476"/>
    <w:rsid w:val="004B7112"/>
    <w:rsid w:val="004C0384"/>
    <w:rsid w:val="004C4B1D"/>
    <w:rsid w:val="004E03D2"/>
    <w:rsid w:val="004E7EAC"/>
    <w:rsid w:val="004F374B"/>
    <w:rsid w:val="004F44ED"/>
    <w:rsid w:val="0051314B"/>
    <w:rsid w:val="00514404"/>
    <w:rsid w:val="00526A0C"/>
    <w:rsid w:val="005325DD"/>
    <w:rsid w:val="005413E3"/>
    <w:rsid w:val="00546E75"/>
    <w:rsid w:val="00555CC1"/>
    <w:rsid w:val="00570D73"/>
    <w:rsid w:val="00573B63"/>
    <w:rsid w:val="00590EFB"/>
    <w:rsid w:val="005936E6"/>
    <w:rsid w:val="005974E0"/>
    <w:rsid w:val="00597917"/>
    <w:rsid w:val="005A2AD0"/>
    <w:rsid w:val="005B2F37"/>
    <w:rsid w:val="005B4E5A"/>
    <w:rsid w:val="005C4B31"/>
    <w:rsid w:val="005D4790"/>
    <w:rsid w:val="005D54DA"/>
    <w:rsid w:val="005F1E57"/>
    <w:rsid w:val="005F66F3"/>
    <w:rsid w:val="0060561E"/>
    <w:rsid w:val="00615917"/>
    <w:rsid w:val="00620125"/>
    <w:rsid w:val="00624E5D"/>
    <w:rsid w:val="0062603E"/>
    <w:rsid w:val="00640683"/>
    <w:rsid w:val="006555AB"/>
    <w:rsid w:val="00656D20"/>
    <w:rsid w:val="00656E64"/>
    <w:rsid w:val="00662AEE"/>
    <w:rsid w:val="00667DD8"/>
    <w:rsid w:val="00673184"/>
    <w:rsid w:val="00675961"/>
    <w:rsid w:val="0068153F"/>
    <w:rsid w:val="006822CA"/>
    <w:rsid w:val="0068661A"/>
    <w:rsid w:val="006A2B0C"/>
    <w:rsid w:val="006B4642"/>
    <w:rsid w:val="006E2BB4"/>
    <w:rsid w:val="006E2C99"/>
    <w:rsid w:val="006E453A"/>
    <w:rsid w:val="006E7C6F"/>
    <w:rsid w:val="006F27DB"/>
    <w:rsid w:val="007004B3"/>
    <w:rsid w:val="00702B4D"/>
    <w:rsid w:val="00704BD5"/>
    <w:rsid w:val="00705F68"/>
    <w:rsid w:val="00706C67"/>
    <w:rsid w:val="0071445F"/>
    <w:rsid w:val="0071576D"/>
    <w:rsid w:val="00727ECB"/>
    <w:rsid w:val="0073013E"/>
    <w:rsid w:val="007313BE"/>
    <w:rsid w:val="007329FD"/>
    <w:rsid w:val="00734F2C"/>
    <w:rsid w:val="0074070B"/>
    <w:rsid w:val="0074451B"/>
    <w:rsid w:val="00763C01"/>
    <w:rsid w:val="00763EC0"/>
    <w:rsid w:val="007657BC"/>
    <w:rsid w:val="007669E5"/>
    <w:rsid w:val="00784F1A"/>
    <w:rsid w:val="0079704F"/>
    <w:rsid w:val="007A2A66"/>
    <w:rsid w:val="007A4B64"/>
    <w:rsid w:val="007B0F69"/>
    <w:rsid w:val="007B3F2C"/>
    <w:rsid w:val="007B48BE"/>
    <w:rsid w:val="007C29F7"/>
    <w:rsid w:val="007D348C"/>
    <w:rsid w:val="007D51FC"/>
    <w:rsid w:val="007E7634"/>
    <w:rsid w:val="007F5163"/>
    <w:rsid w:val="0080534A"/>
    <w:rsid w:val="00821FE4"/>
    <w:rsid w:val="008263A1"/>
    <w:rsid w:val="00830F17"/>
    <w:rsid w:val="00832A96"/>
    <w:rsid w:val="008342B2"/>
    <w:rsid w:val="008347FA"/>
    <w:rsid w:val="0083754E"/>
    <w:rsid w:val="00840AB7"/>
    <w:rsid w:val="0085003C"/>
    <w:rsid w:val="00855F6B"/>
    <w:rsid w:val="008862D6"/>
    <w:rsid w:val="00895250"/>
    <w:rsid w:val="008B03E6"/>
    <w:rsid w:val="008D6A8F"/>
    <w:rsid w:val="008E1175"/>
    <w:rsid w:val="008E2F9D"/>
    <w:rsid w:val="00902C57"/>
    <w:rsid w:val="009071AD"/>
    <w:rsid w:val="00912EEC"/>
    <w:rsid w:val="00915D5B"/>
    <w:rsid w:val="00916073"/>
    <w:rsid w:val="0091784A"/>
    <w:rsid w:val="009365F9"/>
    <w:rsid w:val="00942F12"/>
    <w:rsid w:val="0095210C"/>
    <w:rsid w:val="00972829"/>
    <w:rsid w:val="00995980"/>
    <w:rsid w:val="009A05C8"/>
    <w:rsid w:val="009A2346"/>
    <w:rsid w:val="009A4697"/>
    <w:rsid w:val="009A4E87"/>
    <w:rsid w:val="009B04F2"/>
    <w:rsid w:val="009B6A65"/>
    <w:rsid w:val="009C1E92"/>
    <w:rsid w:val="009C6BE6"/>
    <w:rsid w:val="009D2A0F"/>
    <w:rsid w:val="009D2E2D"/>
    <w:rsid w:val="009D5969"/>
    <w:rsid w:val="009D5FFF"/>
    <w:rsid w:val="009D6C37"/>
    <w:rsid w:val="009D727E"/>
    <w:rsid w:val="009E4826"/>
    <w:rsid w:val="009E4C68"/>
    <w:rsid w:val="009E51A0"/>
    <w:rsid w:val="009F49D8"/>
    <w:rsid w:val="00A14E83"/>
    <w:rsid w:val="00A23AAB"/>
    <w:rsid w:val="00A255F2"/>
    <w:rsid w:val="00A36765"/>
    <w:rsid w:val="00A60378"/>
    <w:rsid w:val="00A72158"/>
    <w:rsid w:val="00A82010"/>
    <w:rsid w:val="00A84F32"/>
    <w:rsid w:val="00A97A6B"/>
    <w:rsid w:val="00AB39EF"/>
    <w:rsid w:val="00AC2BB5"/>
    <w:rsid w:val="00AC4985"/>
    <w:rsid w:val="00AD2418"/>
    <w:rsid w:val="00AE0E53"/>
    <w:rsid w:val="00AE55DC"/>
    <w:rsid w:val="00AF3C5E"/>
    <w:rsid w:val="00B17637"/>
    <w:rsid w:val="00B21758"/>
    <w:rsid w:val="00B319B1"/>
    <w:rsid w:val="00B325D1"/>
    <w:rsid w:val="00B40C53"/>
    <w:rsid w:val="00B63EAC"/>
    <w:rsid w:val="00B72F99"/>
    <w:rsid w:val="00B87B03"/>
    <w:rsid w:val="00B91E01"/>
    <w:rsid w:val="00B95429"/>
    <w:rsid w:val="00B95729"/>
    <w:rsid w:val="00BB0408"/>
    <w:rsid w:val="00BB2C13"/>
    <w:rsid w:val="00BC08C8"/>
    <w:rsid w:val="00BC1ED8"/>
    <w:rsid w:val="00BD7ACA"/>
    <w:rsid w:val="00BE4C60"/>
    <w:rsid w:val="00BF0385"/>
    <w:rsid w:val="00BF185C"/>
    <w:rsid w:val="00BF5276"/>
    <w:rsid w:val="00C030CC"/>
    <w:rsid w:val="00C06D65"/>
    <w:rsid w:val="00C31E35"/>
    <w:rsid w:val="00C562AD"/>
    <w:rsid w:val="00C603A6"/>
    <w:rsid w:val="00C71A5D"/>
    <w:rsid w:val="00C732B1"/>
    <w:rsid w:val="00C73B33"/>
    <w:rsid w:val="00C81D31"/>
    <w:rsid w:val="00C86541"/>
    <w:rsid w:val="00C90A42"/>
    <w:rsid w:val="00CB5B6D"/>
    <w:rsid w:val="00CC0951"/>
    <w:rsid w:val="00CC1A82"/>
    <w:rsid w:val="00CC6A37"/>
    <w:rsid w:val="00CE502B"/>
    <w:rsid w:val="00CE6B13"/>
    <w:rsid w:val="00CF0B3C"/>
    <w:rsid w:val="00CF4C7D"/>
    <w:rsid w:val="00CF6289"/>
    <w:rsid w:val="00CF7E2C"/>
    <w:rsid w:val="00D02888"/>
    <w:rsid w:val="00D046D6"/>
    <w:rsid w:val="00D11BBC"/>
    <w:rsid w:val="00D12461"/>
    <w:rsid w:val="00D313E8"/>
    <w:rsid w:val="00D32634"/>
    <w:rsid w:val="00D3342E"/>
    <w:rsid w:val="00D3752A"/>
    <w:rsid w:val="00D45963"/>
    <w:rsid w:val="00D45CE1"/>
    <w:rsid w:val="00D53403"/>
    <w:rsid w:val="00D654D6"/>
    <w:rsid w:val="00D93ADD"/>
    <w:rsid w:val="00D9789D"/>
    <w:rsid w:val="00DA11C0"/>
    <w:rsid w:val="00DA351C"/>
    <w:rsid w:val="00DB118B"/>
    <w:rsid w:val="00DD5049"/>
    <w:rsid w:val="00DE38F1"/>
    <w:rsid w:val="00DE4CF2"/>
    <w:rsid w:val="00DF10B8"/>
    <w:rsid w:val="00E01811"/>
    <w:rsid w:val="00E03B46"/>
    <w:rsid w:val="00E1083B"/>
    <w:rsid w:val="00E3414A"/>
    <w:rsid w:val="00E40A11"/>
    <w:rsid w:val="00E4541E"/>
    <w:rsid w:val="00E45DD9"/>
    <w:rsid w:val="00E4708D"/>
    <w:rsid w:val="00E477CC"/>
    <w:rsid w:val="00E517EA"/>
    <w:rsid w:val="00E56938"/>
    <w:rsid w:val="00E57B38"/>
    <w:rsid w:val="00E7245F"/>
    <w:rsid w:val="00E76A19"/>
    <w:rsid w:val="00E81548"/>
    <w:rsid w:val="00EA3E4B"/>
    <w:rsid w:val="00EA4E63"/>
    <w:rsid w:val="00EC4066"/>
    <w:rsid w:val="00ED6F44"/>
    <w:rsid w:val="00ED789D"/>
    <w:rsid w:val="00EE3DCB"/>
    <w:rsid w:val="00EF3BDB"/>
    <w:rsid w:val="00F05162"/>
    <w:rsid w:val="00F06554"/>
    <w:rsid w:val="00F10543"/>
    <w:rsid w:val="00F21441"/>
    <w:rsid w:val="00F325C1"/>
    <w:rsid w:val="00F336DA"/>
    <w:rsid w:val="00F3466A"/>
    <w:rsid w:val="00F53702"/>
    <w:rsid w:val="00F57024"/>
    <w:rsid w:val="00F63A80"/>
    <w:rsid w:val="00F71844"/>
    <w:rsid w:val="00F832E0"/>
    <w:rsid w:val="00F9380F"/>
    <w:rsid w:val="00F9522A"/>
    <w:rsid w:val="00F96B94"/>
    <w:rsid w:val="00FA4C27"/>
    <w:rsid w:val="00FA5113"/>
    <w:rsid w:val="00FB0BA4"/>
    <w:rsid w:val="00FB0E30"/>
    <w:rsid w:val="00FC3FD5"/>
    <w:rsid w:val="00FC6C30"/>
    <w:rsid w:val="00FD024C"/>
    <w:rsid w:val="00FD2B6A"/>
    <w:rsid w:val="00FE0F73"/>
    <w:rsid w:val="00FE73BF"/>
    <w:rsid w:val="00FF2201"/>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5:chartTrackingRefBased/>
  <w15:docId w15:val="{90623398-B862-4184-B66B-5A4CB9A7B3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CH"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unhideWhenUsed/>
    <w:qFormat/>
    <w:rsid w:val="0060561E"/>
  </w:style>
  <w:style w:type="paragraph" w:styleId="berschrift1">
    <w:name w:val="heading 1"/>
    <w:basedOn w:val="Standard"/>
    <w:next w:val="Standard"/>
    <w:link w:val="berschrift1Zchn"/>
    <w:uiPriority w:val="9"/>
    <w:unhideWhenUsed/>
    <w:qFormat/>
    <w:rsid w:val="00624E5D"/>
    <w:pPr>
      <w:keepNext/>
      <w:keepLines/>
      <w:spacing w:before="240" w:after="0"/>
      <w:outlineLvl w:val="0"/>
    </w:pPr>
    <w:rPr>
      <w:rFonts w:asciiTheme="majorHAnsi" w:eastAsiaTheme="majorEastAsia" w:hAnsiTheme="majorHAnsi" w:cstheme="majorBidi"/>
      <w:color w:val="8C7F76" w:themeColor="accent1" w:themeShade="BF"/>
      <w:sz w:val="32"/>
      <w:szCs w:val="32"/>
    </w:rPr>
  </w:style>
  <w:style w:type="paragraph" w:styleId="berschrift2">
    <w:name w:val="heading 2"/>
    <w:basedOn w:val="Standard"/>
    <w:next w:val="Standard"/>
    <w:link w:val="berschrift2Zchn"/>
    <w:uiPriority w:val="9"/>
    <w:semiHidden/>
    <w:unhideWhenUsed/>
    <w:qFormat/>
    <w:rsid w:val="00624E5D"/>
    <w:pPr>
      <w:keepNext/>
      <w:keepLines/>
      <w:spacing w:before="40" w:after="0"/>
      <w:outlineLvl w:val="1"/>
    </w:pPr>
    <w:rPr>
      <w:rFonts w:asciiTheme="majorHAnsi" w:eastAsiaTheme="majorEastAsia" w:hAnsiTheme="majorHAnsi" w:cstheme="majorBidi"/>
      <w:color w:val="8C7F76" w:themeColor="accent1" w:themeShade="BF"/>
      <w:sz w:val="26"/>
      <w:szCs w:val="26"/>
    </w:rPr>
  </w:style>
  <w:style w:type="paragraph" w:styleId="berschrift3">
    <w:name w:val="heading 3"/>
    <w:basedOn w:val="Standard"/>
    <w:next w:val="Standard"/>
    <w:link w:val="berschrift3Zchn"/>
    <w:uiPriority w:val="9"/>
    <w:semiHidden/>
    <w:unhideWhenUsed/>
    <w:qFormat/>
    <w:rsid w:val="00624E5D"/>
    <w:pPr>
      <w:keepNext/>
      <w:keepLines/>
      <w:spacing w:before="40" w:after="0"/>
      <w:outlineLvl w:val="2"/>
    </w:pPr>
    <w:rPr>
      <w:rFonts w:asciiTheme="majorHAnsi" w:eastAsiaTheme="majorEastAsia" w:hAnsiTheme="majorHAnsi" w:cstheme="majorBidi"/>
      <w:color w:val="5D544E" w:themeColor="accent1" w:themeShade="7F"/>
      <w:sz w:val="24"/>
      <w:szCs w:val="24"/>
    </w:rPr>
  </w:style>
  <w:style w:type="paragraph" w:styleId="berschrift4">
    <w:name w:val="heading 4"/>
    <w:basedOn w:val="Standard"/>
    <w:next w:val="Standard"/>
    <w:link w:val="berschrift4Zchn"/>
    <w:uiPriority w:val="9"/>
    <w:unhideWhenUsed/>
    <w:qFormat/>
    <w:rsid w:val="00624E5D"/>
    <w:pPr>
      <w:keepNext/>
      <w:keepLines/>
      <w:spacing w:before="40" w:after="0"/>
      <w:outlineLvl w:val="3"/>
    </w:pPr>
    <w:rPr>
      <w:rFonts w:asciiTheme="majorHAnsi" w:eastAsiaTheme="majorEastAsia" w:hAnsiTheme="majorHAnsi" w:cstheme="majorBidi"/>
      <w:i/>
      <w:iCs/>
      <w:color w:val="8C7F76"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7D51F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E40A11"/>
    <w:pPr>
      <w:tabs>
        <w:tab w:val="right" w:pos="9072"/>
      </w:tabs>
      <w:spacing w:after="0" w:line="283" w:lineRule="exact"/>
    </w:pPr>
    <w:rPr>
      <w:rFonts w:ascii="Arial" w:hAnsi="Arial" w:cs="Arial"/>
      <w:sz w:val="17"/>
      <w:szCs w:val="17"/>
    </w:rPr>
  </w:style>
  <w:style w:type="character" w:customStyle="1" w:styleId="KopfzeileZchn">
    <w:name w:val="Kopfzeile Zchn"/>
    <w:basedOn w:val="Absatz-Standardschriftart"/>
    <w:link w:val="Kopfzeile"/>
    <w:uiPriority w:val="99"/>
    <w:rsid w:val="0060561E"/>
    <w:rPr>
      <w:rFonts w:ascii="Arial" w:hAnsi="Arial" w:cs="Arial"/>
      <w:sz w:val="17"/>
      <w:szCs w:val="17"/>
    </w:rPr>
  </w:style>
  <w:style w:type="paragraph" w:styleId="Fuzeile">
    <w:name w:val="footer"/>
    <w:basedOn w:val="Standard"/>
    <w:link w:val="FuzeileZchn"/>
    <w:uiPriority w:val="99"/>
    <w:unhideWhenUsed/>
    <w:rsid w:val="00DE38F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60561E"/>
  </w:style>
  <w:style w:type="paragraph" w:customStyle="1" w:styleId="00BAFUPublikationstitel">
    <w:name w:val="00_BAFU_Publikationstitel"/>
    <w:basedOn w:val="Standard"/>
    <w:qFormat/>
    <w:rsid w:val="00E40A11"/>
    <w:pPr>
      <w:tabs>
        <w:tab w:val="right" w:pos="9015"/>
      </w:tabs>
      <w:suppressAutoHyphens/>
      <w:spacing w:after="284" w:line="720" w:lineRule="exact"/>
      <w:outlineLvl w:val="0"/>
    </w:pPr>
    <w:rPr>
      <w:rFonts w:ascii="Arial" w:hAnsi="Arial" w:cs="Arial"/>
      <w:b/>
      <w:sz w:val="60"/>
      <w:szCs w:val="60"/>
    </w:rPr>
  </w:style>
  <w:style w:type="paragraph" w:customStyle="1" w:styleId="00BAFUIHVZVorwort">
    <w:name w:val="00_BAFU_IHVZ_Vorwort"/>
    <w:basedOn w:val="Verzeichnis1"/>
    <w:qFormat/>
    <w:rsid w:val="00286B19"/>
  </w:style>
  <w:style w:type="paragraph" w:customStyle="1" w:styleId="00BAFUImpressumbold">
    <w:name w:val="00_BAFU_Impressum_bold"/>
    <w:basedOn w:val="Standard"/>
    <w:qFormat/>
    <w:rsid w:val="005B2F37"/>
    <w:pPr>
      <w:spacing w:before="284" w:after="0" w:line="283" w:lineRule="exact"/>
    </w:pPr>
    <w:rPr>
      <w:rFonts w:ascii="Arial" w:hAnsi="Arial" w:cs="Arial"/>
      <w:b/>
      <w:sz w:val="17"/>
      <w:szCs w:val="17"/>
    </w:rPr>
  </w:style>
  <w:style w:type="paragraph" w:customStyle="1" w:styleId="00BAFUImpressum">
    <w:name w:val="00_BAFU_Impressum"/>
    <w:basedOn w:val="Standard"/>
    <w:qFormat/>
    <w:rsid w:val="00656E64"/>
    <w:pPr>
      <w:spacing w:after="0" w:line="283" w:lineRule="exact"/>
    </w:pPr>
    <w:rPr>
      <w:rFonts w:ascii="Arial" w:hAnsi="Arial" w:cs="Arial"/>
      <w:sz w:val="17"/>
      <w:szCs w:val="17"/>
    </w:rPr>
  </w:style>
  <w:style w:type="character" w:styleId="Hyperlink">
    <w:name w:val="Hyperlink"/>
    <w:aliases w:val="05_BAFU_Hyperlink"/>
    <w:basedOn w:val="Absatz-Standardschriftart"/>
    <w:uiPriority w:val="99"/>
    <w:unhideWhenUsed/>
    <w:rsid w:val="006E7C6F"/>
    <w:rPr>
      <w:i/>
    </w:rPr>
  </w:style>
  <w:style w:type="character" w:customStyle="1" w:styleId="99Kopfzeilegrau">
    <w:name w:val="99_Kopfzeile grau"/>
    <w:basedOn w:val="Absatz-Standardschriftart"/>
    <w:uiPriority w:val="1"/>
    <w:qFormat/>
    <w:rsid w:val="00ED789D"/>
    <w:rPr>
      <w:color w:val="666666"/>
    </w:rPr>
  </w:style>
  <w:style w:type="paragraph" w:customStyle="1" w:styleId="00BAFUIHVZKapitel">
    <w:name w:val="00_BAFU_IHVZ_Kapitel"/>
    <w:basedOn w:val="Standard"/>
    <w:qFormat/>
    <w:rsid w:val="00F9380F"/>
    <w:pPr>
      <w:pBdr>
        <w:top w:val="single" w:sz="4" w:space="1" w:color="000000" w:themeColor="text1"/>
        <w:bottom w:val="single" w:sz="4" w:space="1" w:color="FFFFFF" w:themeColor="background1"/>
      </w:pBdr>
      <w:tabs>
        <w:tab w:val="left" w:pos="567"/>
        <w:tab w:val="right" w:pos="9015"/>
      </w:tabs>
      <w:suppressAutoHyphens/>
      <w:spacing w:before="284" w:after="0" w:line="283" w:lineRule="exact"/>
      <w:outlineLvl w:val="0"/>
    </w:pPr>
    <w:rPr>
      <w:rFonts w:ascii="Arial" w:hAnsi="Arial" w:cs="Arial"/>
      <w:b/>
      <w:noProof/>
      <w:sz w:val="17"/>
      <w:szCs w:val="17"/>
    </w:rPr>
  </w:style>
  <w:style w:type="paragraph" w:customStyle="1" w:styleId="00BAFUIHVZUnterkategorien">
    <w:name w:val="00_BAFU_IHVZ_Unterkategorien"/>
    <w:basedOn w:val="00BAFUIHVZKapitel"/>
    <w:qFormat/>
    <w:rsid w:val="00895250"/>
    <w:pPr>
      <w:pBdr>
        <w:top w:val="none" w:sz="0" w:space="0" w:color="auto"/>
      </w:pBdr>
      <w:spacing w:before="0"/>
    </w:pPr>
    <w:rPr>
      <w:b w:val="0"/>
    </w:rPr>
  </w:style>
  <w:style w:type="paragraph" w:customStyle="1" w:styleId="00BAFUAbstractEN">
    <w:name w:val="00_BAFU_Abstract EN"/>
    <w:qFormat/>
    <w:rsid w:val="009A05C8"/>
    <w:pPr>
      <w:spacing w:after="284" w:line="283" w:lineRule="exact"/>
      <w:ind w:right="1758"/>
      <w:jc w:val="both"/>
    </w:pPr>
    <w:rPr>
      <w:rFonts w:ascii="Arial" w:hAnsi="Arial" w:cs="Arial"/>
      <w:noProof/>
      <w:sz w:val="20"/>
      <w:szCs w:val="20"/>
      <w:lang w:val="en-GB" w:eastAsia="de-CH"/>
    </w:rPr>
  </w:style>
  <w:style w:type="paragraph" w:customStyle="1" w:styleId="05BAFUGrundschrift">
    <w:name w:val="05_BAFU_Grundschrift"/>
    <w:basedOn w:val="00BAFUAbstractEN"/>
    <w:rsid w:val="007B0F69"/>
    <w:pPr>
      <w:spacing w:after="283"/>
      <w:ind w:right="0"/>
    </w:pPr>
    <w:rPr>
      <w:lang w:val="de-CH"/>
    </w:rPr>
  </w:style>
  <w:style w:type="paragraph" w:customStyle="1" w:styleId="00BAFUAbstractFR">
    <w:name w:val="00_BAFU_Abstract FR"/>
    <w:basedOn w:val="00BAFUAbstractEN"/>
    <w:qFormat/>
    <w:rsid w:val="00A72158"/>
    <w:rPr>
      <w:lang w:val="fr-FR"/>
    </w:rPr>
  </w:style>
  <w:style w:type="paragraph" w:customStyle="1" w:styleId="00BAFUVorwortAutor">
    <w:name w:val="00_BAFU_Vorwort_Autor"/>
    <w:basedOn w:val="05BAFUGrundschrift"/>
    <w:qFormat/>
    <w:rsid w:val="0079704F"/>
    <w:pPr>
      <w:spacing w:after="284"/>
      <w:jc w:val="left"/>
    </w:pPr>
  </w:style>
  <w:style w:type="paragraph" w:customStyle="1" w:styleId="01BAFUKapiteltitel">
    <w:name w:val="01_BAFU_Kapiteltitel"/>
    <w:qFormat/>
    <w:rsid w:val="009A4E87"/>
    <w:pPr>
      <w:spacing w:after="284" w:line="720" w:lineRule="exact"/>
    </w:pPr>
    <w:rPr>
      <w:rFonts w:ascii="Arial" w:hAnsi="Arial" w:cs="Arial"/>
      <w:b/>
      <w:sz w:val="60"/>
      <w:szCs w:val="60"/>
    </w:rPr>
  </w:style>
  <w:style w:type="paragraph" w:customStyle="1" w:styleId="05BAFUGrundschriftohneAbstanddanach">
    <w:name w:val="05_BAFU_Grundschrift ohne Abstand danach"/>
    <w:basedOn w:val="05BAFUGrundschrift"/>
    <w:rsid w:val="00340CA8"/>
    <w:pPr>
      <w:spacing w:after="0"/>
    </w:pPr>
  </w:style>
  <w:style w:type="paragraph" w:customStyle="1" w:styleId="01BAFUKapiteltitelnummeriert">
    <w:name w:val="01_BAFU_Kapiteltitel_nummeriert"/>
    <w:basedOn w:val="01BAFUKapiteltitel"/>
    <w:qFormat/>
    <w:rsid w:val="007B0F69"/>
    <w:pPr>
      <w:numPr>
        <w:numId w:val="8"/>
      </w:numPr>
    </w:pPr>
  </w:style>
  <w:style w:type="paragraph" w:customStyle="1" w:styleId="02BAFUTitelnummeriert">
    <w:name w:val="02_BAFU_Titel_nummeriert"/>
    <w:basedOn w:val="Standard"/>
    <w:qFormat/>
    <w:rsid w:val="00EC4066"/>
    <w:pPr>
      <w:numPr>
        <w:numId w:val="26"/>
      </w:numPr>
      <w:tabs>
        <w:tab w:val="right" w:pos="9015"/>
      </w:tabs>
      <w:spacing w:after="284" w:line="283" w:lineRule="exact"/>
    </w:pPr>
    <w:rPr>
      <w:rFonts w:ascii="Arial" w:hAnsi="Arial" w:cs="Arial"/>
      <w:b/>
      <w:sz w:val="24"/>
      <w:szCs w:val="24"/>
    </w:rPr>
  </w:style>
  <w:style w:type="numbering" w:customStyle="1" w:styleId="BAFUTitelhierarchie">
    <w:name w:val="BAFU_Titelhierarchie"/>
    <w:uiPriority w:val="99"/>
    <w:rsid w:val="006E2C99"/>
    <w:pPr>
      <w:numPr>
        <w:numId w:val="4"/>
      </w:numPr>
    </w:pPr>
  </w:style>
  <w:style w:type="paragraph" w:customStyle="1" w:styleId="04BAFUUntertitelnummerietStufe2">
    <w:name w:val="04_BAFU_Untertitel_nummeriet (Stufe 2)"/>
    <w:basedOn w:val="02BAFUTitelnummeriert"/>
    <w:qFormat/>
    <w:rsid w:val="00C81D31"/>
    <w:pPr>
      <w:numPr>
        <w:ilvl w:val="3"/>
      </w:numPr>
      <w:spacing w:after="0"/>
    </w:pPr>
    <w:rPr>
      <w:b w:val="0"/>
      <w:sz w:val="20"/>
      <w:szCs w:val="20"/>
    </w:rPr>
  </w:style>
  <w:style w:type="paragraph" w:customStyle="1" w:styleId="03BAFUUntertitelnummeriert">
    <w:name w:val="03_BAFU_Untertitel_nummeriert"/>
    <w:basedOn w:val="02BAFUTitelnummeriert"/>
    <w:qFormat/>
    <w:rsid w:val="00C81D31"/>
    <w:pPr>
      <w:numPr>
        <w:ilvl w:val="2"/>
      </w:numPr>
      <w:spacing w:after="0"/>
    </w:pPr>
    <w:rPr>
      <w:sz w:val="20"/>
      <w:szCs w:val="20"/>
    </w:rPr>
  </w:style>
  <w:style w:type="paragraph" w:customStyle="1" w:styleId="00BAFUAbstractDE">
    <w:name w:val="00_BAFU_Abstract DE"/>
    <w:basedOn w:val="00BAFUAbstractEN"/>
    <w:qFormat/>
    <w:rsid w:val="007B0F69"/>
    <w:rPr>
      <w:lang w:val="de-CH"/>
    </w:rPr>
  </w:style>
  <w:style w:type="paragraph" w:styleId="Funotentext">
    <w:name w:val="footnote text"/>
    <w:basedOn w:val="Standard"/>
    <w:link w:val="FunotentextZchn"/>
    <w:semiHidden/>
    <w:unhideWhenUsed/>
    <w:rsid w:val="00252555"/>
    <w:pPr>
      <w:spacing w:after="0" w:line="240" w:lineRule="auto"/>
    </w:pPr>
    <w:rPr>
      <w:sz w:val="20"/>
      <w:szCs w:val="20"/>
    </w:rPr>
  </w:style>
  <w:style w:type="character" w:customStyle="1" w:styleId="FunotentextZchn">
    <w:name w:val="Fußnotentext Zchn"/>
    <w:basedOn w:val="Absatz-Standardschriftart"/>
    <w:link w:val="Funotentext"/>
    <w:semiHidden/>
    <w:rsid w:val="0060561E"/>
    <w:rPr>
      <w:sz w:val="20"/>
      <w:szCs w:val="20"/>
    </w:rPr>
  </w:style>
  <w:style w:type="character" w:styleId="Funotenzeichen">
    <w:name w:val="footnote reference"/>
    <w:basedOn w:val="Absatz-Standardschriftart"/>
    <w:unhideWhenUsed/>
    <w:rsid w:val="00252555"/>
    <w:rPr>
      <w:vertAlign w:val="superscript"/>
    </w:rPr>
  </w:style>
  <w:style w:type="paragraph" w:customStyle="1" w:styleId="05BAFUFussnote">
    <w:name w:val="05_BAFU_Fussnote"/>
    <w:basedOn w:val="Funotentext"/>
    <w:qFormat/>
    <w:rsid w:val="00252555"/>
    <w:pPr>
      <w:spacing w:line="170" w:lineRule="exact"/>
    </w:pPr>
    <w:rPr>
      <w:rFonts w:ascii="Times New Roman" w:hAnsi="Times New Roman"/>
      <w:sz w:val="14"/>
      <w:lang w:val="de-DE"/>
    </w:rPr>
  </w:style>
  <w:style w:type="paragraph" w:customStyle="1" w:styleId="05BAFUGrundschriftAufzhlungletzte">
    <w:name w:val="05_BAFU_Grundschrift Aufzählung letzte"/>
    <w:basedOn w:val="05BAFUGrundschrift"/>
    <w:qFormat/>
    <w:rsid w:val="007F5163"/>
    <w:pPr>
      <w:numPr>
        <w:numId w:val="14"/>
      </w:numPr>
      <w:ind w:left="199" w:hanging="199"/>
    </w:pPr>
  </w:style>
  <w:style w:type="paragraph" w:customStyle="1" w:styleId="05BAFUGrundschriftAufzhlung">
    <w:name w:val="05_BAFU_Grundschrift Aufzählung"/>
    <w:basedOn w:val="05BAFUGrundschriftAufzhlungletzte"/>
    <w:qFormat/>
    <w:rsid w:val="007F5163"/>
    <w:pPr>
      <w:spacing w:after="0"/>
      <w:ind w:left="360" w:hanging="360"/>
    </w:pPr>
  </w:style>
  <w:style w:type="paragraph" w:customStyle="1" w:styleId="05BAFUGrundschriftAufzhlung2Hierarchie">
    <w:name w:val="05_BAFU_Grundschrift Aufzählung 2. Hierarchie"/>
    <w:basedOn w:val="05BAFUGrundschriftAufzhlung"/>
    <w:qFormat/>
    <w:rsid w:val="009E4826"/>
    <w:pPr>
      <w:numPr>
        <w:ilvl w:val="1"/>
        <w:numId w:val="17"/>
      </w:numPr>
    </w:pPr>
  </w:style>
  <w:style w:type="paragraph" w:customStyle="1" w:styleId="05BAFUMarginalientext">
    <w:name w:val="05_BAFU_Marginalientext"/>
    <w:basedOn w:val="05BAFUGrundschrift"/>
    <w:qFormat/>
    <w:rsid w:val="001616BD"/>
    <w:rPr>
      <w:rFonts w:ascii="Times New Roman" w:hAnsi="Times New Roman" w:cs="Times New Roman"/>
      <w:i/>
      <w:color w:val="666666"/>
    </w:rPr>
  </w:style>
  <w:style w:type="character" w:customStyle="1" w:styleId="berschrift1Zchn">
    <w:name w:val="Überschrift 1 Zchn"/>
    <w:basedOn w:val="Absatz-Standardschriftart"/>
    <w:link w:val="berschrift1"/>
    <w:uiPriority w:val="9"/>
    <w:rsid w:val="0060561E"/>
    <w:rPr>
      <w:rFonts w:asciiTheme="majorHAnsi" w:eastAsiaTheme="majorEastAsia" w:hAnsiTheme="majorHAnsi" w:cstheme="majorBidi"/>
      <w:color w:val="8C7F76" w:themeColor="accent1" w:themeShade="BF"/>
      <w:sz w:val="32"/>
      <w:szCs w:val="32"/>
    </w:rPr>
  </w:style>
  <w:style w:type="character" w:customStyle="1" w:styleId="berschrift2Zchn">
    <w:name w:val="Überschrift 2 Zchn"/>
    <w:basedOn w:val="Absatz-Standardschriftart"/>
    <w:link w:val="berschrift2"/>
    <w:uiPriority w:val="9"/>
    <w:semiHidden/>
    <w:rsid w:val="0060561E"/>
    <w:rPr>
      <w:rFonts w:asciiTheme="majorHAnsi" w:eastAsiaTheme="majorEastAsia" w:hAnsiTheme="majorHAnsi" w:cstheme="majorBidi"/>
      <w:color w:val="8C7F76" w:themeColor="accent1" w:themeShade="BF"/>
      <w:sz w:val="26"/>
      <w:szCs w:val="26"/>
    </w:rPr>
  </w:style>
  <w:style w:type="character" w:customStyle="1" w:styleId="berschrift3Zchn">
    <w:name w:val="Überschrift 3 Zchn"/>
    <w:basedOn w:val="Absatz-Standardschriftart"/>
    <w:link w:val="berschrift3"/>
    <w:uiPriority w:val="9"/>
    <w:semiHidden/>
    <w:rsid w:val="0060561E"/>
    <w:rPr>
      <w:rFonts w:asciiTheme="majorHAnsi" w:eastAsiaTheme="majorEastAsia" w:hAnsiTheme="majorHAnsi" w:cstheme="majorBidi"/>
      <w:color w:val="5D544E" w:themeColor="accent1" w:themeShade="7F"/>
      <w:sz w:val="24"/>
      <w:szCs w:val="24"/>
    </w:rPr>
  </w:style>
  <w:style w:type="character" w:customStyle="1" w:styleId="berschrift4Zchn">
    <w:name w:val="Überschrift 4 Zchn"/>
    <w:basedOn w:val="Absatz-Standardschriftart"/>
    <w:link w:val="berschrift4"/>
    <w:uiPriority w:val="9"/>
    <w:rsid w:val="0060561E"/>
    <w:rPr>
      <w:rFonts w:asciiTheme="majorHAnsi" w:eastAsiaTheme="majorEastAsia" w:hAnsiTheme="majorHAnsi" w:cstheme="majorBidi"/>
      <w:i/>
      <w:iCs/>
      <w:color w:val="8C7F76" w:themeColor="accent1" w:themeShade="BF"/>
    </w:rPr>
  </w:style>
  <w:style w:type="paragraph" w:styleId="Verzeichnis1">
    <w:name w:val="toc 1"/>
    <w:aliases w:val="00_BAFU_IHVZ_Hierarchie_1"/>
    <w:basedOn w:val="00BAFUIHVZKapitel"/>
    <w:next w:val="Standard"/>
    <w:autoRedefine/>
    <w:uiPriority w:val="39"/>
    <w:unhideWhenUsed/>
    <w:rsid w:val="0011540C"/>
    <w:pPr>
      <w:pBdr>
        <w:top w:val="none" w:sz="0" w:space="0" w:color="auto"/>
        <w:bottom w:val="none" w:sz="0" w:space="0" w:color="auto"/>
      </w:pBdr>
    </w:pPr>
    <w:rPr>
      <w:u w:val="single"/>
      <w:lang w:val="en-GB"/>
    </w:rPr>
  </w:style>
  <w:style w:type="paragraph" w:styleId="Verzeichnis2">
    <w:name w:val="toc 2"/>
    <w:aliases w:val="00_BAFU_IHVZ_Hierarchie_2"/>
    <w:basedOn w:val="00BAFUIHVZUnterkategorien"/>
    <w:next w:val="Standard"/>
    <w:autoRedefine/>
    <w:uiPriority w:val="39"/>
    <w:unhideWhenUsed/>
    <w:rsid w:val="001D5784"/>
  </w:style>
  <w:style w:type="paragraph" w:styleId="Verzeichnis3">
    <w:name w:val="toc 3"/>
    <w:aliases w:val="00_BAFU_IHVZ_Hierarchie_3"/>
    <w:basedOn w:val="00BAFUIHVZUnterkategorien"/>
    <w:next w:val="Standard"/>
    <w:autoRedefine/>
    <w:uiPriority w:val="39"/>
    <w:unhideWhenUsed/>
    <w:rsid w:val="003176A2"/>
  </w:style>
  <w:style w:type="paragraph" w:styleId="Verzeichnis4">
    <w:name w:val="toc 4"/>
    <w:aliases w:val="00_BAFU_IHVZ_Hierarchie 4"/>
    <w:basedOn w:val="00BAFUIHVZUnterkategorien"/>
    <w:next w:val="Standard"/>
    <w:autoRedefine/>
    <w:uiPriority w:val="39"/>
    <w:unhideWhenUsed/>
    <w:rsid w:val="003176A2"/>
  </w:style>
  <w:style w:type="paragraph" w:customStyle="1" w:styleId="01BAFUKapiteltitelohneIHVZ-Eintrag">
    <w:name w:val="01_BAFU_Kapiteltitel_ohne IHVZ-Eintrag"/>
    <w:basedOn w:val="01BAFUKapiteltitel"/>
    <w:qFormat/>
    <w:rsid w:val="003176A2"/>
  </w:style>
  <w:style w:type="paragraph" w:styleId="Verzeichnis5">
    <w:name w:val="toc 5"/>
    <w:basedOn w:val="00BAFUIHVZUnterkategorien"/>
    <w:next w:val="Standard"/>
    <w:autoRedefine/>
    <w:uiPriority w:val="39"/>
    <w:semiHidden/>
    <w:unhideWhenUsed/>
    <w:rsid w:val="00B319B1"/>
  </w:style>
  <w:style w:type="paragraph" w:styleId="Verzeichnis6">
    <w:name w:val="toc 6"/>
    <w:basedOn w:val="00BAFUIHVZUnterkategorien"/>
    <w:next w:val="Standard"/>
    <w:autoRedefine/>
    <w:uiPriority w:val="39"/>
    <w:semiHidden/>
    <w:unhideWhenUsed/>
    <w:rsid w:val="00B319B1"/>
  </w:style>
  <w:style w:type="paragraph" w:styleId="Verzeichnis7">
    <w:name w:val="toc 7"/>
    <w:basedOn w:val="00BAFUIHVZUnterkategorien"/>
    <w:next w:val="Standard"/>
    <w:autoRedefine/>
    <w:uiPriority w:val="39"/>
    <w:semiHidden/>
    <w:unhideWhenUsed/>
    <w:rsid w:val="00B319B1"/>
  </w:style>
  <w:style w:type="paragraph" w:customStyle="1" w:styleId="Formatvorlage1">
    <w:name w:val="Formatvorlage1"/>
    <w:basedOn w:val="00BAFUIHVZKapitel"/>
    <w:rsid w:val="00EA3E4B"/>
  </w:style>
  <w:style w:type="paragraph" w:customStyle="1" w:styleId="99BAFUKopfzeile">
    <w:name w:val="99_BAFU_Kopfzeile"/>
    <w:basedOn w:val="Standard"/>
    <w:qFormat/>
    <w:rsid w:val="003766B9"/>
    <w:pPr>
      <w:tabs>
        <w:tab w:val="right" w:pos="9866"/>
      </w:tabs>
      <w:spacing w:after="0"/>
    </w:pPr>
    <w:rPr>
      <w:rFonts w:ascii="Arial" w:hAnsi="Arial" w:cs="Arial"/>
      <w:noProof/>
      <w:color w:val="FFFFFF" w:themeColor="background1"/>
      <w:sz w:val="17"/>
      <w:szCs w:val="17"/>
      <w:lang w:eastAsia="de-CH"/>
    </w:rPr>
  </w:style>
  <w:style w:type="paragraph" w:customStyle="1" w:styleId="99BAFUKopfzeileGrau">
    <w:name w:val="99_BAFU_Kopfzeile_Grau"/>
    <w:basedOn w:val="Standard"/>
    <w:qFormat/>
    <w:rsid w:val="003766B9"/>
    <w:pPr>
      <w:tabs>
        <w:tab w:val="right" w:pos="9866"/>
      </w:tabs>
      <w:spacing w:after="0"/>
    </w:pPr>
    <w:rPr>
      <w:rFonts w:ascii="Arial" w:hAnsi="Arial" w:cs="Arial"/>
      <w:sz w:val="17"/>
      <w:szCs w:val="17"/>
    </w:rPr>
  </w:style>
  <w:style w:type="paragraph" w:customStyle="1" w:styleId="99BAFUSatzspiegellinie">
    <w:name w:val="99_BAFU_Satzspiegellinie"/>
    <w:basedOn w:val="Kopfzeile"/>
    <w:qFormat/>
    <w:rsid w:val="009D2A0F"/>
    <w:pPr>
      <w:pBdr>
        <w:bottom w:val="single" w:sz="8" w:space="1" w:color="auto"/>
      </w:pBdr>
      <w:spacing w:before="1021"/>
    </w:pPr>
  </w:style>
  <w:style w:type="paragraph" w:customStyle="1" w:styleId="00BAFUSchmutztitel">
    <w:name w:val="00_BAFU_Schmutztitel"/>
    <w:basedOn w:val="00BAFUPublikationstitel"/>
    <w:qFormat/>
    <w:rsid w:val="008E2F9D"/>
  </w:style>
  <w:style w:type="paragraph" w:customStyle="1" w:styleId="00BAFUSchmutztitelUntertitel">
    <w:name w:val="00_BAFU_Schmutztitel_Untertitel"/>
    <w:basedOn w:val="Standard"/>
    <w:qFormat/>
    <w:rsid w:val="009D727E"/>
    <w:pPr>
      <w:tabs>
        <w:tab w:val="right" w:pos="9015"/>
      </w:tabs>
      <w:spacing w:after="284" w:line="283" w:lineRule="exact"/>
    </w:pPr>
    <w:rPr>
      <w:rFonts w:ascii="Arial" w:hAnsi="Arial" w:cs="Arial"/>
      <w:color w:val="000000" w:themeColor="text1"/>
      <w:sz w:val="24"/>
      <w:szCs w:val="24"/>
    </w:rPr>
  </w:style>
  <w:style w:type="paragraph" w:customStyle="1" w:styleId="99BAFUFusszeile">
    <w:name w:val="99_BAFU_Fusszeile"/>
    <w:basedOn w:val="Fuzeile"/>
    <w:qFormat/>
    <w:rsid w:val="0083754E"/>
    <w:rPr>
      <w:rFonts w:ascii="Arial" w:hAnsi="Arial" w:cs="Arial"/>
      <w:sz w:val="20"/>
      <w:szCs w:val="20"/>
    </w:rPr>
  </w:style>
  <w:style w:type="table" w:customStyle="1" w:styleId="00BAFUStandardtabelle">
    <w:name w:val="00_BAFU_Standardtabelle"/>
    <w:basedOn w:val="NormaleTabelle"/>
    <w:uiPriority w:val="99"/>
    <w:rsid w:val="007D51FC"/>
    <w:pPr>
      <w:spacing w:after="0" w:line="200" w:lineRule="exact"/>
    </w:pPr>
    <w:rPr>
      <w:rFonts w:ascii="Arial" w:hAnsi="Arial"/>
      <w:sz w:val="16"/>
    </w:rPr>
    <w:tblPr>
      <w:tblBorders>
        <w:top w:val="single" w:sz="4" w:space="0" w:color="auto"/>
      </w:tblBorders>
    </w:tblPr>
    <w:tblStylePr w:type="firstRow">
      <w:pPr>
        <w:jc w:val="left"/>
      </w:pPr>
      <w:rPr>
        <w:rFonts w:ascii="Arial" w:hAnsi="Arial"/>
        <w:b/>
        <w:i w:val="0"/>
        <w:sz w:val="16"/>
      </w:rPr>
      <w:tblPr/>
      <w:tcPr>
        <w:tcBorders>
          <w:top w:val="single" w:sz="4" w:space="0" w:color="auto"/>
          <w:left w:val="nil"/>
          <w:bottom w:val="nil"/>
          <w:right w:val="nil"/>
          <w:insideH w:val="nil"/>
          <w:insideV w:val="nil"/>
          <w:tl2br w:val="nil"/>
          <w:tr2bl w:val="nil"/>
        </w:tcBorders>
      </w:tcPr>
    </w:tblStylePr>
  </w:style>
  <w:style w:type="table" w:styleId="EinfacheTabelle1">
    <w:name w:val="Plain Table 1"/>
    <w:aliases w:val="00_BAFU"/>
    <w:basedOn w:val="NormaleTabelle"/>
    <w:uiPriority w:val="41"/>
    <w:rsid w:val="00F10543"/>
    <w:pPr>
      <w:spacing w:after="0" w:line="240" w:lineRule="exact"/>
    </w:pPr>
    <w:rPr>
      <w:rFonts w:ascii="Arial" w:hAnsi="Arial"/>
      <w:sz w:val="16"/>
    </w:rPr>
    <w:tblPr>
      <w:tblStyleRowBandSize w:val="1"/>
      <w:tblStyleColBandSize w:val="1"/>
      <w:tblBorders>
        <w:top w:val="single" w:sz="4" w:space="0" w:color="000000" w:themeColor="text1"/>
        <w:bottom w:val="single" w:sz="4" w:space="0" w:color="000000" w:themeColor="text1"/>
      </w:tblBorders>
      <w:tblCellMar>
        <w:top w:w="88" w:type="dxa"/>
        <w:left w:w="57" w:type="dxa"/>
        <w:bottom w:w="88" w:type="dxa"/>
        <w:right w:w="57" w:type="dxa"/>
      </w:tblCellMar>
    </w:tblPr>
    <w:tblStylePr w:type="firstRow">
      <w:rPr>
        <w:rFonts w:ascii="Arial" w:hAnsi="Arial"/>
        <w:b/>
        <w:bCs/>
        <w:sz w:val="16"/>
      </w:rPr>
    </w:tblStylePr>
    <w:tblStylePr w:type="lastRow">
      <w:rPr>
        <w:b/>
        <w:bCs/>
      </w:rPr>
      <w:tblPr/>
      <w:tcPr>
        <w:tcBorders>
          <w:top w:val="double" w:sz="4" w:space="0" w:color="BFBFBF" w:themeColor="background1" w:themeShade="BF"/>
        </w:tcBorders>
      </w:tcPr>
    </w:tblStylePr>
    <w:tblStylePr w:type="firstCol">
      <w:rPr>
        <w:b w:val="0"/>
        <w:bCs/>
      </w:rPr>
    </w:tblStylePr>
    <w:tblStylePr w:type="lastCol">
      <w:rPr>
        <w:b w:val="0"/>
        <w:bCs/>
      </w:rPr>
    </w:tblStylePr>
    <w:tblStylePr w:type="band1Horz">
      <w:tblPr/>
      <w:tcPr>
        <w:shd w:val="clear" w:color="auto" w:fill="D9D9D9"/>
      </w:tcPr>
    </w:tblStylePr>
  </w:style>
  <w:style w:type="paragraph" w:customStyle="1" w:styleId="06BAFULegendeText">
    <w:name w:val="06_BAFU_Legende_Text"/>
    <w:basedOn w:val="05BAFUGrundschrift"/>
    <w:qFormat/>
    <w:rsid w:val="00F05162"/>
    <w:pPr>
      <w:jc w:val="left"/>
    </w:pPr>
    <w:rPr>
      <w:i/>
      <w:sz w:val="16"/>
      <w:szCs w:val="16"/>
    </w:rPr>
  </w:style>
  <w:style w:type="paragraph" w:customStyle="1" w:styleId="06BAFULegendeTitel">
    <w:name w:val="06_BAFU_Legende_Titel"/>
    <w:basedOn w:val="05BAFUGrundschrift"/>
    <w:qFormat/>
    <w:rsid w:val="00F05162"/>
    <w:pPr>
      <w:spacing w:after="0"/>
      <w:jc w:val="left"/>
    </w:pPr>
    <w:rPr>
      <w:b/>
      <w:sz w:val="16"/>
      <w:szCs w:val="16"/>
    </w:rPr>
  </w:style>
  <w:style w:type="paragraph" w:customStyle="1" w:styleId="07BAFUTabellelinks">
    <w:name w:val="07_BAFU_Tabelle_links"/>
    <w:basedOn w:val="Standard"/>
    <w:qFormat/>
    <w:rsid w:val="00CF6289"/>
    <w:pPr>
      <w:spacing w:after="0" w:line="200" w:lineRule="atLeast"/>
    </w:pPr>
    <w:rPr>
      <w:rFonts w:ascii="Arial" w:hAnsi="Arial" w:cs="Arial"/>
      <w:bCs/>
      <w:spacing w:val="-3"/>
      <w:sz w:val="16"/>
      <w:szCs w:val="16"/>
      <w:lang w:val="en-US"/>
    </w:rPr>
  </w:style>
  <w:style w:type="paragraph" w:customStyle="1" w:styleId="07BAFUTabellenkopf">
    <w:name w:val="07_BAFU_Tabellenkopf"/>
    <w:basedOn w:val="07BAFUTabellelinks"/>
    <w:qFormat/>
    <w:rsid w:val="00CF6289"/>
    <w:rPr>
      <w:b/>
    </w:rPr>
  </w:style>
  <w:style w:type="paragraph" w:customStyle="1" w:styleId="07BAFUTabellezentriert">
    <w:name w:val="07_BAFU_Tabelle_zentriert"/>
    <w:basedOn w:val="07BAFUTabellelinks"/>
    <w:qFormat/>
    <w:rsid w:val="00CF6289"/>
    <w:pPr>
      <w:jc w:val="center"/>
    </w:pPr>
  </w:style>
  <w:style w:type="table" w:styleId="Gitternetztabelle2">
    <w:name w:val="Grid Table 2"/>
    <w:basedOn w:val="NormaleTabelle"/>
    <w:uiPriority w:val="47"/>
    <w:rsid w:val="00BF5276"/>
    <w:pPr>
      <w:spacing w:after="0" w:line="240" w:lineRule="auto"/>
    </w:pPr>
    <w:rPr>
      <w:lang w:val="en-US"/>
    </w:r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Pr/>
      <w:tcPr>
        <w:shd w:val="clear" w:color="auto" w:fill="D9D9D9"/>
      </w:tcPr>
    </w:tblStylePr>
    <w:tblStylePr w:type="band1Vert">
      <w:tblPr/>
      <w:tcPr>
        <w:shd w:val="clear" w:color="auto" w:fill="D9D9D9"/>
      </w:tcPr>
    </w:tblStylePr>
    <w:tblStylePr w:type="band1Horz">
      <w:tblPr/>
      <w:tcPr>
        <w:shd w:val="clear" w:color="auto" w:fill="D9D9D9"/>
      </w:tcPr>
    </w:tblStylePr>
  </w:style>
  <w:style w:type="paragraph" w:customStyle="1" w:styleId="07BAFUTabellelinksmitAufzhlung">
    <w:name w:val="07_BAFU_Tabelle_links_mit_Aufzählung"/>
    <w:basedOn w:val="07BAFUTabellelinks"/>
    <w:qFormat/>
    <w:rsid w:val="00CF6289"/>
    <w:pPr>
      <w:numPr>
        <w:numId w:val="24"/>
      </w:numPr>
    </w:pPr>
  </w:style>
  <w:style w:type="paragraph" w:customStyle="1" w:styleId="06aBAFULegendeTabellen-Nr">
    <w:name w:val="06a_BAFU_Legende_Tabellen-Nr"/>
    <w:basedOn w:val="06BAFULegendeTitel"/>
    <w:qFormat/>
    <w:rsid w:val="00A36765"/>
  </w:style>
  <w:style w:type="paragraph" w:customStyle="1" w:styleId="06bBAFULegendeTitelAbbildung-Nr">
    <w:name w:val="06b_BAFU_Legende_Titel_Abbildung-Nr."/>
    <w:basedOn w:val="06BAFULegendeTitel"/>
    <w:qFormat/>
    <w:rsid w:val="00AF3C5E"/>
  </w:style>
  <w:style w:type="paragraph" w:styleId="Beschriftung">
    <w:name w:val="caption"/>
    <w:basedOn w:val="Standard"/>
    <w:next w:val="Standard"/>
    <w:uiPriority w:val="35"/>
    <w:unhideWhenUsed/>
    <w:qFormat/>
    <w:rsid w:val="00392765"/>
    <w:pPr>
      <w:spacing w:after="200" w:line="240" w:lineRule="auto"/>
    </w:pPr>
    <w:rPr>
      <w:i/>
      <w:iCs/>
      <w:color w:val="485956" w:themeColor="text2"/>
      <w:sz w:val="18"/>
      <w:szCs w:val="18"/>
    </w:rPr>
  </w:style>
  <w:style w:type="paragraph" w:customStyle="1" w:styleId="00BAFUAbstractsStichwrterkursiv">
    <w:name w:val="00_BAFU_Abstracts_Stichwörter_kursiv"/>
    <w:basedOn w:val="Standard"/>
    <w:qFormat/>
    <w:rsid w:val="00174045"/>
    <w:pPr>
      <w:spacing w:line="283" w:lineRule="exact"/>
    </w:pPr>
    <w:rPr>
      <w:rFonts w:ascii="Times New Roman" w:hAnsi="Times New Roman" w:cs="Times New Roman"/>
      <w:i/>
      <w:sz w:val="17"/>
      <w:szCs w:val="17"/>
      <w:lang w:val="de-DE"/>
    </w:rPr>
  </w:style>
  <w:style w:type="paragraph" w:customStyle="1" w:styleId="00BAFUAbstractsStichwrterTitel">
    <w:name w:val="00_BAFU_Abstracts_Stichwörter_Titel"/>
    <w:basedOn w:val="Standard"/>
    <w:qFormat/>
    <w:rsid w:val="00174045"/>
    <w:pPr>
      <w:spacing w:after="0" w:line="283" w:lineRule="exact"/>
    </w:pPr>
    <w:rPr>
      <w:rFonts w:ascii="Arial" w:hAnsi="Arial" w:cs="Arial"/>
      <w:b/>
      <w:sz w:val="17"/>
      <w:szCs w:val="17"/>
      <w:lang w:val="de-DE"/>
    </w:rPr>
  </w:style>
  <w:style w:type="character" w:customStyle="1" w:styleId="05BAFUGrundschriftkursiv">
    <w:name w:val="05_BAFU_Grundschrift kursiv"/>
    <w:basedOn w:val="Absatz-Standardschriftart"/>
    <w:uiPriority w:val="1"/>
    <w:qFormat/>
    <w:rsid w:val="00FA5113"/>
    <w:rPr>
      <w:i/>
    </w:rPr>
  </w:style>
  <w:style w:type="paragraph" w:customStyle="1" w:styleId="03BAFUUntertitel">
    <w:name w:val="03_BAFU_Untertitel"/>
    <w:basedOn w:val="03BAFUUntertitelnummeriert"/>
    <w:qFormat/>
    <w:rsid w:val="004B7112"/>
    <w:pPr>
      <w:numPr>
        <w:ilvl w:val="0"/>
        <w:numId w:val="0"/>
      </w:numPr>
    </w:pPr>
  </w:style>
  <w:style w:type="paragraph" w:customStyle="1" w:styleId="02BAFUTitel">
    <w:name w:val="02_BAFU_Titel"/>
    <w:basedOn w:val="02BAFUTitelnummeriert"/>
    <w:qFormat/>
    <w:rsid w:val="004B7112"/>
    <w:pPr>
      <w:numPr>
        <w:numId w:val="0"/>
      </w:numPr>
    </w:pPr>
  </w:style>
  <w:style w:type="paragraph" w:customStyle="1" w:styleId="05BAFUMarginalientitel">
    <w:name w:val="05_BAFU_Marginalientitel"/>
    <w:basedOn w:val="05BAFUMarginalientext"/>
    <w:qFormat/>
    <w:rsid w:val="001616BD"/>
    <w:pPr>
      <w:spacing w:after="0"/>
    </w:pPr>
    <w:rPr>
      <w:b/>
    </w:rPr>
  </w:style>
  <w:style w:type="paragraph" w:customStyle="1" w:styleId="05BAFUGrundschriftAufzhlung2Hierarchieletzte">
    <w:name w:val="05_BAFU_Grundschrift Aufzählung 2. Hierarchie letzte"/>
    <w:basedOn w:val="05BAFUGrundschriftAufzhlung2Hierarchie"/>
    <w:qFormat/>
    <w:rsid w:val="00F71844"/>
    <w:pPr>
      <w:spacing w:after="283"/>
    </w:pPr>
  </w:style>
  <w:style w:type="paragraph" w:styleId="Listenabsatz">
    <w:name w:val="List Paragraph"/>
    <w:basedOn w:val="Standard"/>
    <w:uiPriority w:val="34"/>
    <w:unhideWhenUsed/>
    <w:qFormat/>
    <w:rsid w:val="00830F17"/>
    <w:pPr>
      <w:ind w:left="720"/>
      <w:contextualSpacing/>
    </w:pPr>
  </w:style>
  <w:style w:type="paragraph" w:customStyle="1" w:styleId="00BAFUPublikationUntertitel">
    <w:name w:val="00_BAFU_Publikation Untertitel"/>
    <w:basedOn w:val="Standard"/>
    <w:qFormat/>
    <w:rsid w:val="009D727E"/>
    <w:pPr>
      <w:tabs>
        <w:tab w:val="right" w:pos="9015"/>
      </w:tabs>
      <w:spacing w:after="284" w:line="283" w:lineRule="exact"/>
    </w:pPr>
    <w:rPr>
      <w:rFonts w:ascii="Arial" w:hAnsi="Arial" w:cs="Arial"/>
      <w:color w:val="FFFFFF" w:themeColor="background1"/>
      <w:sz w:val="24"/>
      <w:szCs w:val="24"/>
    </w:rPr>
  </w:style>
  <w:style w:type="paragraph" w:customStyle="1" w:styleId="03BAFUGlossartitel">
    <w:name w:val="03_BAFU_Glossartitel"/>
    <w:basedOn w:val="03BAFUUntertitel"/>
    <w:qFormat/>
    <w:rsid w:val="00153F00"/>
    <w:pPr>
      <w:spacing w:before="283"/>
    </w:pPr>
  </w:style>
  <w:style w:type="paragraph" w:styleId="Index1">
    <w:name w:val="index 1"/>
    <w:aliases w:val="08_BAFU_Glossar"/>
    <w:basedOn w:val="05BAFUGrundschriftohneAbstanddanach"/>
    <w:next w:val="Standard"/>
    <w:autoRedefine/>
    <w:uiPriority w:val="99"/>
    <w:semiHidden/>
    <w:unhideWhenUsed/>
    <w:rsid w:val="00763C01"/>
    <w:pPr>
      <w:spacing w:line="240" w:lineRule="auto"/>
    </w:pPr>
  </w:style>
  <w:style w:type="paragraph" w:styleId="Abbildungsverzeichnis">
    <w:name w:val="table of figures"/>
    <w:basedOn w:val="05BAFUGrundschriftohneAbstanddanach"/>
    <w:next w:val="Standard"/>
    <w:uiPriority w:val="99"/>
    <w:unhideWhenUsed/>
    <w:rsid w:val="000508B2"/>
  </w:style>
  <w:style w:type="paragraph" w:styleId="Sprechblasentext">
    <w:name w:val="Balloon Text"/>
    <w:basedOn w:val="Standard"/>
    <w:link w:val="SprechblasentextZchn"/>
    <w:uiPriority w:val="99"/>
    <w:semiHidden/>
    <w:unhideWhenUsed/>
    <w:rsid w:val="00F832E0"/>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F832E0"/>
    <w:rPr>
      <w:rFonts w:ascii="Segoe UI" w:hAnsi="Segoe UI" w:cs="Segoe UI"/>
      <w:sz w:val="18"/>
      <w:szCs w:val="18"/>
    </w:rPr>
  </w:style>
  <w:style w:type="paragraph" w:customStyle="1" w:styleId="00BAFUAbstractIT">
    <w:name w:val="00_BAFU_Abstract IT"/>
    <w:basedOn w:val="00BAFUAbstractFR"/>
    <w:qFormat/>
    <w:rsid w:val="00141E0E"/>
    <w:pPr>
      <w:ind w:right="2438"/>
    </w:pPr>
    <w:rPr>
      <w:lang w:val="it-CH"/>
    </w:rPr>
  </w:style>
  <w:style w:type="paragraph" w:customStyle="1" w:styleId="Erluterung2">
    <w:name w:val="Erläuterung 2"/>
    <w:basedOn w:val="Standard"/>
    <w:rsid w:val="00EE3DCB"/>
    <w:pPr>
      <w:pBdr>
        <w:top w:val="single" w:sz="4" w:space="4" w:color="008080"/>
        <w:left w:val="single" w:sz="4" w:space="2" w:color="008080"/>
        <w:bottom w:val="single" w:sz="4" w:space="4" w:color="008080"/>
        <w:right w:val="single" w:sz="4" w:space="0" w:color="008080"/>
      </w:pBdr>
      <w:shd w:val="pct10" w:color="auto" w:fill="auto"/>
      <w:spacing w:after="0" w:line="280" w:lineRule="atLeast"/>
    </w:pPr>
    <w:rPr>
      <w:rFonts w:ascii="Helvetica" w:eastAsia="Times" w:hAnsi="Helvetica" w:cs="Times New Roman"/>
      <w:i/>
      <w:smallCaps/>
      <w:color w:val="008080"/>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40325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P:\Projekte\Publishing\Publikationen\UV%200817%20Aktualisierung%20Betr.%20Sicherheitskonzept%20(ESV)\03-Layout\VORL_Anhang_ESV.dotx" TargetMode="External"/></Relationships>
</file>

<file path=word/theme/theme1.xml><?xml version="1.0" encoding="utf-8"?>
<a:theme xmlns:a="http://schemas.openxmlformats.org/drawingml/2006/main" name="Office Theme">
  <a:themeElements>
    <a:clrScheme name="BAFU 02">
      <a:dk1>
        <a:srgbClr val="000000"/>
      </a:dk1>
      <a:lt1>
        <a:srgbClr val="FFFFFF"/>
      </a:lt1>
      <a:dk2>
        <a:srgbClr val="485956"/>
      </a:dk2>
      <a:lt2>
        <a:srgbClr val="9DB4C4"/>
      </a:lt2>
      <a:accent1>
        <a:srgbClr val="B4ACA6"/>
      </a:accent1>
      <a:accent2>
        <a:srgbClr val="93B479"/>
      </a:accent2>
      <a:accent3>
        <a:srgbClr val="008F85"/>
      </a:accent3>
      <a:accent4>
        <a:srgbClr val="62A8E5"/>
      </a:accent4>
      <a:accent5>
        <a:srgbClr val="32B8DF"/>
      </a:accent5>
      <a:accent6>
        <a:srgbClr val="FF5F55"/>
      </a:accent6>
      <a:hlink>
        <a:srgbClr val="19975D"/>
      </a:hlink>
      <a:folHlink>
        <a:srgbClr val="0078BF"/>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E0A015-0CA2-443C-B909-498134C90A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VORL_Anhang_ESV.dotx</Template>
  <TotalTime>0</TotalTime>
  <Pages>2</Pages>
  <Words>393</Words>
  <Characters>2480</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2868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Aebischer Cindy BAFU</dc:creator>
  <cp:keywords/>
  <dc:description/>
  <cp:lastModifiedBy>Pre-Media</cp:lastModifiedBy>
  <cp:revision>10</cp:revision>
  <cp:lastPrinted>2019-09-05T12:42:00Z</cp:lastPrinted>
  <dcterms:created xsi:type="dcterms:W3CDTF">2020-02-05T10:15:00Z</dcterms:created>
  <dcterms:modified xsi:type="dcterms:W3CDTF">2020-02-05T10:29:00Z</dcterms:modified>
</cp:coreProperties>
</file>